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03ED4" w:rsidRDefault="00AF23E4">
      <w:r>
        <w:rPr>
          <w:rFonts w:ascii="Times New Roman" w:eastAsia="Times New Roman" w:hAnsi="Times New Roman" w:cs="Times New Roman"/>
          <w:b/>
          <w:sz w:val="28"/>
          <w:szCs w:val="28"/>
        </w:rPr>
        <w:t xml:space="preserve">PI Name: </w:t>
      </w:r>
      <w:r>
        <w:rPr>
          <w:rFonts w:ascii="Times New Roman" w:eastAsia="Times New Roman" w:hAnsi="Times New Roman" w:cs="Times New Roman"/>
          <w:sz w:val="28"/>
          <w:szCs w:val="28"/>
        </w:rPr>
        <w:t xml:space="preserve">Jay J. Van </w:t>
      </w:r>
      <w:proofErr w:type="spellStart"/>
      <w:r>
        <w:rPr>
          <w:rFonts w:ascii="Times New Roman" w:eastAsia="Times New Roman" w:hAnsi="Times New Roman" w:cs="Times New Roman"/>
          <w:sz w:val="28"/>
          <w:szCs w:val="28"/>
        </w:rPr>
        <w:t>Bavel</w:t>
      </w:r>
      <w:proofErr w:type="spellEnd"/>
      <w:r>
        <w:rPr>
          <w:rFonts w:ascii="Times New Roman" w:eastAsia="Times New Roman" w:hAnsi="Times New Roman" w:cs="Times New Roman"/>
          <w:sz w:val="28"/>
          <w:szCs w:val="28"/>
        </w:rPr>
        <w:t xml:space="preserve"> &amp; Diego A. </w:t>
      </w:r>
      <w:proofErr w:type="spellStart"/>
      <w:r>
        <w:rPr>
          <w:rFonts w:ascii="Times New Roman" w:eastAsia="Times New Roman" w:hAnsi="Times New Roman" w:cs="Times New Roman"/>
          <w:sz w:val="28"/>
          <w:szCs w:val="28"/>
        </w:rPr>
        <w:t>Reinero</w:t>
      </w:r>
      <w:proofErr w:type="spellEnd"/>
    </w:p>
    <w:p w:rsidR="00103ED4" w:rsidRDefault="00103ED4"/>
    <w:p w:rsidR="00103ED4" w:rsidRDefault="00AF23E4">
      <w:r>
        <w:rPr>
          <w:rFonts w:ascii="Times New Roman" w:eastAsia="Times New Roman" w:hAnsi="Times New Roman" w:cs="Times New Roman"/>
          <w:b/>
          <w:sz w:val="28"/>
          <w:szCs w:val="28"/>
        </w:rPr>
        <w:t>Psychology Education Title:</w:t>
      </w:r>
      <w:r>
        <w:rPr>
          <w:rFonts w:ascii="Times New Roman" w:eastAsia="Times New Roman" w:hAnsi="Times New Roman" w:cs="Times New Roman"/>
          <w:sz w:val="28"/>
          <w:szCs w:val="28"/>
        </w:rPr>
        <w:t xml:space="preserve"> Nonconscious Mimicry Occurs when Affiliation Goals are Present</w:t>
      </w:r>
    </w:p>
    <w:p w:rsidR="00103ED4" w:rsidRDefault="00103ED4"/>
    <w:p w:rsidR="00103ED4" w:rsidRDefault="00AF23E4">
      <w:r>
        <w:rPr>
          <w:rFonts w:ascii="Times New Roman" w:eastAsia="Times New Roman" w:hAnsi="Times New Roman" w:cs="Times New Roman"/>
          <w:b/>
          <w:sz w:val="28"/>
          <w:szCs w:val="28"/>
        </w:rPr>
        <w:t>Overview</w:t>
      </w:r>
    </w:p>
    <w:p w:rsidR="00103ED4" w:rsidRDefault="00103ED4"/>
    <w:p w:rsidR="00103ED4" w:rsidRDefault="00AF23E4">
      <w:r>
        <w:rPr>
          <w:rFonts w:ascii="Times New Roman" w:eastAsia="Times New Roman" w:hAnsi="Times New Roman" w:cs="Times New Roman"/>
          <w:sz w:val="24"/>
          <w:szCs w:val="24"/>
        </w:rPr>
        <w:t xml:space="preserve">People are social chameleons and </w:t>
      </w:r>
      <w:del w:id="0" w:author="Jessica Stanis" w:date="2016-08-02T17:01:00Z">
        <w:r>
          <w:rPr>
            <w:rFonts w:ascii="Times New Roman" w:eastAsia="Times New Roman" w:hAnsi="Times New Roman" w:cs="Times New Roman"/>
            <w:sz w:val="24"/>
            <w:szCs w:val="24"/>
          </w:rPr>
          <w:delText xml:space="preserve">we </w:delText>
        </w:r>
      </w:del>
      <w:r>
        <w:rPr>
          <w:rFonts w:ascii="Times New Roman" w:eastAsia="Times New Roman" w:hAnsi="Times New Roman" w:cs="Times New Roman"/>
          <w:sz w:val="24"/>
          <w:szCs w:val="24"/>
        </w:rPr>
        <w:t xml:space="preserve">regularly engage in nonconscious behavioral mimicry. This occurs when an individual unwittingly imitates the behaviors of another person, such as crossing one’s legs moments after a person sitting adjacent does so, or adjusting one’s body posture to match </w:t>
      </w:r>
      <w:r>
        <w:rPr>
          <w:rFonts w:ascii="Times New Roman" w:eastAsia="Times New Roman" w:hAnsi="Times New Roman" w:cs="Times New Roman"/>
          <w:sz w:val="24"/>
          <w:szCs w:val="24"/>
        </w:rPr>
        <w:t>a conversation partner. Rapport between two people increases behavioral mimicry, just as mimicry also increases rapport. Psychologists have posited that this mimicry is attributed to a perception-behavior link</w:t>
      </w:r>
      <w:del w:id="1" w:author="Jessica Stanis" w:date="2016-08-02T17:01:00Z">
        <w:r>
          <w:rPr>
            <w:rFonts w:ascii="Times New Roman" w:eastAsia="Times New Roman" w:hAnsi="Times New Roman" w:cs="Times New Roman"/>
            <w:sz w:val="24"/>
            <w:szCs w:val="24"/>
          </w:rPr>
          <w:delText xml:space="preserve"> (Chartrand &amp; Bargh, 1999)</w:delText>
        </w:r>
      </w:del>
      <w:r>
        <w:rPr>
          <w:rFonts w:ascii="Times New Roman" w:eastAsia="Times New Roman" w:hAnsi="Times New Roman" w:cs="Times New Roman"/>
          <w:sz w:val="24"/>
          <w:szCs w:val="24"/>
        </w:rPr>
        <w:t>;</w:t>
      </w:r>
      <w:ins w:id="2" w:author="Jessica Stanis" w:date="2016-08-02T17:01:00Z">
        <w:r>
          <w:rPr>
            <w:rFonts w:ascii="Times New Roman" w:eastAsia="Times New Roman" w:hAnsi="Times New Roman" w:cs="Times New Roman"/>
            <w:sz w:val="24"/>
            <w:szCs w:val="24"/>
            <w:vertAlign w:val="superscript"/>
            <w:rPrChange w:id="3" w:author="Jessica Stanis" w:date="2016-08-02T17:01:00Z">
              <w:rPr>
                <w:rFonts w:ascii="Times New Roman" w:eastAsia="Times New Roman" w:hAnsi="Times New Roman" w:cs="Times New Roman"/>
                <w:sz w:val="24"/>
                <w:szCs w:val="24"/>
              </w:rPr>
            </w:rPrChange>
          </w:rPr>
          <w:t>1</w:t>
        </w:r>
      </w:ins>
      <w:r>
        <w:rPr>
          <w:rFonts w:ascii="Times New Roman" w:eastAsia="Times New Roman" w:hAnsi="Times New Roman" w:cs="Times New Roman"/>
          <w:sz w:val="24"/>
          <w:szCs w:val="24"/>
        </w:rPr>
        <w:t xml:space="preserve"> seeing a person en</w:t>
      </w:r>
      <w:r>
        <w:rPr>
          <w:rFonts w:ascii="Times New Roman" w:eastAsia="Times New Roman" w:hAnsi="Times New Roman" w:cs="Times New Roman"/>
          <w:sz w:val="24"/>
          <w:szCs w:val="24"/>
        </w:rPr>
        <w:t>gage in a behavior activates that behavioral representation, which then makes the perceiver more likely to engage in that behavior him- or herself.</w:t>
      </w:r>
    </w:p>
    <w:p w:rsidR="00103ED4" w:rsidRDefault="00103ED4"/>
    <w:p w:rsidR="00103ED4" w:rsidRDefault="00AF23E4">
      <w:r>
        <w:rPr>
          <w:rFonts w:ascii="Times New Roman" w:eastAsia="Times New Roman" w:hAnsi="Times New Roman" w:cs="Times New Roman"/>
          <w:sz w:val="24"/>
          <w:szCs w:val="24"/>
        </w:rPr>
        <w:t>The following experiment expands on these previous findings by testing whether people, without intention or</w:t>
      </w:r>
      <w:r>
        <w:rPr>
          <w:rFonts w:ascii="Times New Roman" w:eastAsia="Times New Roman" w:hAnsi="Times New Roman" w:cs="Times New Roman"/>
          <w:sz w:val="24"/>
          <w:szCs w:val="24"/>
        </w:rPr>
        <w:t xml:space="preserve"> awareness, “use” mimicry to their advantage. Because goals activate behavioral strategies and plans of action that help people pursue those goals</w:t>
      </w:r>
      <w:ins w:id="4" w:author="Jessica Stanis" w:date="2016-08-02T17:03:00Z">
        <w:r>
          <w:rPr>
            <w:rFonts w:ascii="Times New Roman" w:eastAsia="Times New Roman" w:hAnsi="Times New Roman" w:cs="Times New Roman"/>
            <w:sz w:val="24"/>
            <w:szCs w:val="24"/>
          </w:rPr>
          <w:t xml:space="preserve">,2 </w:t>
        </w:r>
      </w:ins>
      <w:del w:id="5" w:author="Jessica Stanis" w:date="2016-08-02T17:03:00Z">
        <w:r>
          <w:rPr>
            <w:rFonts w:ascii="Times New Roman" w:eastAsia="Times New Roman" w:hAnsi="Times New Roman" w:cs="Times New Roman"/>
            <w:sz w:val="24"/>
            <w:szCs w:val="24"/>
          </w:rPr>
          <w:delText xml:space="preserve"> (Gollwitzer, 1990), </w:delText>
        </w:r>
      </w:del>
      <w:proofErr w:type="spellStart"/>
      <w:r>
        <w:rPr>
          <w:rFonts w:ascii="Times New Roman" w:eastAsia="Times New Roman" w:hAnsi="Times New Roman" w:cs="Times New Roman"/>
          <w:sz w:val="24"/>
          <w:szCs w:val="24"/>
        </w:rPr>
        <w:t>Lakin</w:t>
      </w:r>
      <w:proofErr w:type="spellEnd"/>
      <w:r>
        <w:rPr>
          <w:rFonts w:ascii="Times New Roman" w:eastAsia="Times New Roman" w:hAnsi="Times New Roman" w:cs="Times New Roman"/>
          <w:sz w:val="24"/>
          <w:szCs w:val="24"/>
        </w:rPr>
        <w:t xml:space="preserve"> </w:t>
      </w:r>
      <w:ins w:id="6" w:author="Jessica Stanis" w:date="2016-08-02T17:03:00Z">
        <w:r>
          <w:rPr>
            <w:rFonts w:ascii="Times New Roman" w:eastAsia="Times New Roman" w:hAnsi="Times New Roman" w:cs="Times New Roman"/>
            <w:sz w:val="24"/>
            <w:szCs w:val="24"/>
          </w:rPr>
          <w:t>and</w:t>
        </w:r>
      </w:ins>
      <w:del w:id="7" w:author="Jessica Stanis" w:date="2016-08-02T17:03:00Z">
        <w:r>
          <w:rPr>
            <w:rFonts w:ascii="Times New Roman" w:eastAsia="Times New Roman" w:hAnsi="Times New Roman" w:cs="Times New Roman"/>
            <w:sz w:val="24"/>
            <w:szCs w:val="24"/>
          </w:rPr>
          <w:delText>&amp;</w:delText>
        </w:r>
      </w:del>
      <w:r>
        <w:rPr>
          <w:rFonts w:ascii="Times New Roman" w:eastAsia="Times New Roman" w:hAnsi="Times New Roman" w:cs="Times New Roman"/>
          <w:sz w:val="24"/>
          <w:szCs w:val="24"/>
        </w:rPr>
        <w:t xml:space="preserve"> Chartrand </w:t>
      </w:r>
      <w:del w:id="8" w:author="Jessica Stanis" w:date="2016-08-02T17:03:00Z">
        <w:r>
          <w:rPr>
            <w:rFonts w:ascii="Times New Roman" w:eastAsia="Times New Roman" w:hAnsi="Times New Roman" w:cs="Times New Roman"/>
            <w:sz w:val="24"/>
            <w:szCs w:val="24"/>
          </w:rPr>
          <w:delText xml:space="preserve">(2003) </w:delText>
        </w:r>
      </w:del>
      <w:r>
        <w:rPr>
          <w:rFonts w:ascii="Times New Roman" w:eastAsia="Times New Roman" w:hAnsi="Times New Roman" w:cs="Times New Roman"/>
          <w:sz w:val="24"/>
          <w:szCs w:val="24"/>
        </w:rPr>
        <w:t>hypothesized that individuals would mimic another person m</w:t>
      </w:r>
      <w:r>
        <w:rPr>
          <w:rFonts w:ascii="Times New Roman" w:eastAsia="Times New Roman" w:hAnsi="Times New Roman" w:cs="Times New Roman"/>
          <w:sz w:val="24"/>
          <w:szCs w:val="24"/>
        </w:rPr>
        <w:t>ore when they have a goal to affiliate than when they do not.</w:t>
      </w:r>
      <w:ins w:id="9" w:author="Jessica Stanis" w:date="2016-08-02T17:03:00Z">
        <w:r>
          <w:rPr>
            <w:rFonts w:ascii="Times New Roman" w:eastAsia="Times New Roman" w:hAnsi="Times New Roman" w:cs="Times New Roman"/>
            <w:sz w:val="24"/>
            <w:szCs w:val="24"/>
          </w:rPr>
          <w:t>3</w:t>
        </w:r>
      </w:ins>
    </w:p>
    <w:p w:rsidR="00103ED4" w:rsidRDefault="00103ED4"/>
    <w:p w:rsidR="00103ED4" w:rsidRDefault="00AF23E4">
      <w:r>
        <w:rPr>
          <w:rFonts w:ascii="Times New Roman" w:eastAsia="Times New Roman" w:hAnsi="Times New Roman" w:cs="Times New Roman"/>
          <w:b/>
          <w:sz w:val="28"/>
          <w:szCs w:val="28"/>
        </w:rPr>
        <w:t>Principles</w:t>
      </w:r>
    </w:p>
    <w:p w:rsidR="00103ED4" w:rsidRDefault="00103ED4"/>
    <w:p w:rsidR="00103ED4" w:rsidRDefault="00AF23E4">
      <w:r>
        <w:rPr>
          <w:rFonts w:ascii="Times New Roman" w:eastAsia="Times New Roman" w:hAnsi="Times New Roman" w:cs="Times New Roman"/>
          <w:sz w:val="24"/>
          <w:szCs w:val="24"/>
        </w:rPr>
        <w:t xml:space="preserve">Nonconscious activation of a mental state is often accomplished through </w:t>
      </w:r>
      <w:r>
        <w:rPr>
          <w:rFonts w:ascii="Times New Roman" w:eastAsia="Times New Roman" w:hAnsi="Times New Roman" w:cs="Times New Roman"/>
          <w:b/>
          <w:sz w:val="24"/>
          <w:szCs w:val="24"/>
        </w:rPr>
        <w:t>priming</w:t>
      </w:r>
      <w:r>
        <w:rPr>
          <w:rFonts w:ascii="Times New Roman" w:eastAsia="Times New Roman" w:hAnsi="Times New Roman" w:cs="Times New Roman"/>
          <w:sz w:val="24"/>
          <w:szCs w:val="24"/>
        </w:rPr>
        <w:t xml:space="preserve"> procedures. The underlying assumption is that people have automatic associations between various stimuli (</w:t>
      </w:r>
      <w:r>
        <w:rPr>
          <w:rFonts w:ascii="Times New Roman" w:eastAsia="Times New Roman" w:hAnsi="Times New Roman" w:cs="Times New Roman"/>
          <w:i/>
          <w:sz w:val="24"/>
          <w:szCs w:val="24"/>
        </w:rPr>
        <w:t>e.g.,</w:t>
      </w:r>
      <w:r>
        <w:rPr>
          <w:rFonts w:ascii="Times New Roman" w:eastAsia="Times New Roman" w:hAnsi="Times New Roman" w:cs="Times New Roman"/>
          <w:sz w:val="24"/>
          <w:szCs w:val="24"/>
        </w:rPr>
        <w:t xml:space="preserve"> words, images, </w:t>
      </w:r>
      <w:ins w:id="10" w:author="Jessica Stanis" w:date="2016-08-02T17:04:00Z">
        <w:r>
          <w:rPr>
            <w:rFonts w:ascii="Times New Roman" w:eastAsia="Times New Roman" w:hAnsi="Times New Roman" w:cs="Times New Roman"/>
            <w:sz w:val="24"/>
            <w:szCs w:val="24"/>
          </w:rPr>
          <w:t xml:space="preserve">or </w:t>
        </w:r>
      </w:ins>
      <w:r>
        <w:rPr>
          <w:rFonts w:ascii="Times New Roman" w:eastAsia="Times New Roman" w:hAnsi="Times New Roman" w:cs="Times New Roman"/>
          <w:sz w:val="24"/>
          <w:szCs w:val="24"/>
        </w:rPr>
        <w:t xml:space="preserve">sounds) and concepts, and that activating these associations can shape how people think and behave in subsequent situations. </w:t>
      </w:r>
      <w:r>
        <w:rPr>
          <w:rFonts w:ascii="Times New Roman" w:eastAsia="Times New Roman" w:hAnsi="Times New Roman" w:cs="Times New Roman"/>
          <w:sz w:val="24"/>
          <w:szCs w:val="24"/>
        </w:rPr>
        <w:t xml:space="preserve">Priming is typically accomplished by presenting people with stimuli </w:t>
      </w:r>
      <w:r>
        <w:rPr>
          <w:rFonts w:ascii="Times New Roman" w:eastAsia="Times New Roman" w:hAnsi="Times New Roman" w:cs="Times New Roman"/>
          <w:color w:val="222222"/>
          <w:sz w:val="24"/>
          <w:szCs w:val="24"/>
          <w:highlight w:val="white"/>
        </w:rPr>
        <w:t>below the threshold of sensation or consciousness, perceived by or affecting someone's mind without their being aware of it</w:t>
      </w:r>
      <w:r>
        <w:rPr>
          <w:rFonts w:ascii="Times New Roman" w:eastAsia="Times New Roman" w:hAnsi="Times New Roman" w:cs="Times New Roman"/>
          <w:sz w:val="24"/>
          <w:szCs w:val="24"/>
        </w:rPr>
        <w:t>, though it can occur through more explicit procedures as well.</w:t>
      </w:r>
    </w:p>
    <w:p w:rsidR="00103ED4" w:rsidRDefault="00103ED4"/>
    <w:p w:rsidR="00103ED4" w:rsidRDefault="00AF23E4">
      <w:r>
        <w:rPr>
          <w:rFonts w:ascii="Times New Roman" w:eastAsia="Times New Roman" w:hAnsi="Times New Roman" w:cs="Times New Roman"/>
          <w:b/>
          <w:sz w:val="28"/>
          <w:szCs w:val="28"/>
        </w:rPr>
        <w:t>Procedure</w:t>
      </w:r>
    </w:p>
    <w:p w:rsidR="00103ED4" w:rsidRDefault="00103ED4"/>
    <w:p w:rsidR="00103ED4" w:rsidRDefault="00AF23E4">
      <w:pPr>
        <w:numPr>
          <w:ilvl w:val="0"/>
          <w:numId w:val="1"/>
        </w:numPr>
        <w:ind w:hanging="360"/>
        <w:contextualSpacing/>
        <w:rPr>
          <w:ins w:id="11" w:author="Jessica Stanis" w:date="2016-08-02T17:05:00Z"/>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Conduct a power analysis and </w:t>
      </w:r>
      <w:commentRangeStart w:id="12"/>
      <w:commentRangeStart w:id="13"/>
      <w:commentRangeStart w:id="14"/>
      <w:r>
        <w:rPr>
          <w:rFonts w:ascii="Times New Roman" w:eastAsia="Times New Roman" w:hAnsi="Times New Roman" w:cs="Times New Roman"/>
          <w:sz w:val="24"/>
          <w:szCs w:val="24"/>
        </w:rPr>
        <w:t xml:space="preserve">recruit a sufficient number of participants </w:t>
      </w:r>
      <w:commentRangeEnd w:id="12"/>
      <w:r>
        <w:commentReference w:id="12"/>
      </w:r>
      <w:commentRangeEnd w:id="13"/>
      <w:r>
        <w:commentReference w:id="13"/>
      </w:r>
      <w:commentRangeEnd w:id="14"/>
      <w:r>
        <w:commentReference w:id="14"/>
      </w:r>
      <w:r>
        <w:rPr>
          <w:rFonts w:ascii="Times New Roman" w:eastAsia="Times New Roman" w:hAnsi="Times New Roman" w:cs="Times New Roman"/>
          <w:sz w:val="24"/>
          <w:szCs w:val="24"/>
        </w:rPr>
        <w:t>and obtain informed consent from the participants.</w:t>
      </w:r>
    </w:p>
    <w:p w:rsidR="00103ED4" w:rsidRDefault="00103ED4" w:rsidP="00103ED4">
      <w:pPr>
        <w:ind w:left="720"/>
        <w:rPr>
          <w:rFonts w:ascii="Times New Roman" w:eastAsia="Times New Roman" w:hAnsi="Times New Roman" w:cs="Times New Roman"/>
          <w:sz w:val="24"/>
          <w:szCs w:val="24"/>
        </w:rPr>
        <w:pPrChange w:id="15" w:author="Jessica Stanis" w:date="2016-08-02T17:05:00Z">
          <w:pPr>
            <w:numPr>
              <w:numId w:val="1"/>
            </w:numPr>
            <w:ind w:left="360" w:hanging="360"/>
            <w:contextualSpacing/>
          </w:pPr>
        </w:pPrChange>
      </w:pP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Randomly assign participants to one of three conditions: </w:t>
      </w:r>
      <w:r>
        <w:rPr>
          <w:rFonts w:ascii="Times New Roman" w:eastAsia="Times New Roman" w:hAnsi="Times New Roman" w:cs="Times New Roman"/>
          <w:sz w:val="24"/>
          <w:szCs w:val="24"/>
        </w:rPr>
        <w:br/>
      </w:r>
    </w:p>
    <w:p w:rsidR="00103ED4" w:rsidRDefault="00AF23E4">
      <w:pPr>
        <w:numPr>
          <w:ilvl w:val="1"/>
          <w:numId w:val="1"/>
        </w:numPr>
        <w:ind w:hanging="360"/>
        <w:contextualSpacing/>
        <w:rPr>
          <w:rFonts w:ascii="Times New Roman" w:eastAsia="Times New Roman" w:hAnsi="Times New Roman" w:cs="Times New Roman"/>
          <w:sz w:val="24"/>
          <w:szCs w:val="24"/>
        </w:rPr>
      </w:pPr>
      <w:ins w:id="16" w:author="Jessica Stanis" w:date="2016-08-02T17:18:00Z">
        <w:r>
          <w:rPr>
            <w:rFonts w:ascii="Times New Roman" w:eastAsia="Times New Roman" w:hAnsi="Times New Roman" w:cs="Times New Roman"/>
            <w:sz w:val="24"/>
            <w:szCs w:val="24"/>
          </w:rPr>
          <w:lastRenderedPageBreak/>
          <w:t xml:space="preserve"> </w:t>
        </w:r>
      </w:ins>
      <w:r>
        <w:rPr>
          <w:rFonts w:ascii="Times New Roman" w:eastAsia="Times New Roman" w:hAnsi="Times New Roman" w:cs="Times New Roman"/>
          <w:sz w:val="24"/>
          <w:szCs w:val="24"/>
        </w:rPr>
        <w:t>Nonconscious affiliation prime</w:t>
      </w:r>
      <w:r>
        <w:rPr>
          <w:rFonts w:ascii="Times New Roman" w:eastAsia="Times New Roman" w:hAnsi="Times New Roman" w:cs="Times New Roman"/>
          <w:sz w:val="24"/>
          <w:szCs w:val="24"/>
        </w:rPr>
        <w:br/>
      </w:r>
    </w:p>
    <w:p w:rsidR="00103ED4" w:rsidRDefault="00AF23E4">
      <w:pPr>
        <w:numPr>
          <w:ilvl w:val="1"/>
          <w:numId w:val="1"/>
        </w:numPr>
        <w:ind w:hanging="360"/>
        <w:contextualSpacing/>
        <w:rPr>
          <w:rFonts w:ascii="Times New Roman" w:eastAsia="Times New Roman" w:hAnsi="Times New Roman" w:cs="Times New Roman"/>
          <w:sz w:val="24"/>
          <w:szCs w:val="24"/>
        </w:rPr>
      </w:pPr>
      <w:ins w:id="17" w:author="Jessica Stanis" w:date="2016-08-02T17:18:00Z">
        <w:r>
          <w:rPr>
            <w:rFonts w:ascii="Times New Roman" w:eastAsia="Times New Roman" w:hAnsi="Times New Roman" w:cs="Times New Roman"/>
            <w:sz w:val="24"/>
            <w:szCs w:val="24"/>
          </w:rPr>
          <w:t xml:space="preserve"> </w:t>
        </w:r>
      </w:ins>
      <w:r>
        <w:rPr>
          <w:rFonts w:ascii="Times New Roman" w:eastAsia="Times New Roman" w:hAnsi="Times New Roman" w:cs="Times New Roman"/>
          <w:sz w:val="24"/>
          <w:szCs w:val="24"/>
        </w:rPr>
        <w:t>Conscious affiliation goal</w:t>
      </w:r>
      <w:r>
        <w:rPr>
          <w:rFonts w:ascii="Times New Roman" w:eastAsia="Times New Roman" w:hAnsi="Times New Roman" w:cs="Times New Roman"/>
          <w:sz w:val="24"/>
          <w:szCs w:val="24"/>
        </w:rPr>
        <w:br/>
      </w:r>
    </w:p>
    <w:p w:rsidR="00103ED4" w:rsidRDefault="00AF23E4">
      <w:pPr>
        <w:numPr>
          <w:ilvl w:val="1"/>
          <w:numId w:val="1"/>
        </w:numPr>
        <w:ind w:hanging="360"/>
        <w:contextualSpacing/>
        <w:rPr>
          <w:ins w:id="18" w:author="Jessica Stanis" w:date="2016-08-02T17:05:00Z"/>
          <w:rFonts w:ascii="Times New Roman" w:eastAsia="Times New Roman" w:hAnsi="Times New Roman" w:cs="Times New Roman"/>
          <w:sz w:val="24"/>
          <w:szCs w:val="24"/>
        </w:rPr>
      </w:pPr>
      <w:ins w:id="19" w:author="Jessica Stanis" w:date="2016-08-02T17:18:00Z">
        <w:r>
          <w:rPr>
            <w:rFonts w:ascii="Times New Roman" w:eastAsia="Times New Roman" w:hAnsi="Times New Roman" w:cs="Times New Roman"/>
            <w:sz w:val="24"/>
            <w:szCs w:val="24"/>
          </w:rPr>
          <w:t xml:space="preserve"> </w:t>
        </w:r>
      </w:ins>
      <w:r>
        <w:rPr>
          <w:rFonts w:ascii="Times New Roman" w:eastAsia="Times New Roman" w:hAnsi="Times New Roman" w:cs="Times New Roman"/>
          <w:sz w:val="24"/>
          <w:szCs w:val="24"/>
        </w:rPr>
        <w:t>No goal</w:t>
      </w:r>
    </w:p>
    <w:p w:rsidR="00103ED4" w:rsidRDefault="00103ED4" w:rsidP="00103ED4">
      <w:pPr>
        <w:rPr>
          <w:rFonts w:ascii="Times New Roman" w:eastAsia="Times New Roman" w:hAnsi="Times New Roman" w:cs="Times New Roman"/>
          <w:sz w:val="24"/>
          <w:szCs w:val="24"/>
        </w:rPr>
        <w:pPrChange w:id="20" w:author="Jessica Stanis" w:date="2016-08-02T17:05:00Z">
          <w:pPr>
            <w:numPr>
              <w:ilvl w:val="1"/>
              <w:numId w:val="1"/>
            </w:numPr>
            <w:ind w:left="792" w:hanging="360"/>
            <w:contextualSpacing/>
          </w:pPr>
        </w:pPrChange>
      </w:pPr>
    </w:p>
    <w:p w:rsidR="00103ED4" w:rsidRDefault="00AF23E4">
      <w:pPr>
        <w:numPr>
          <w:ilvl w:val="0"/>
          <w:numId w:val="1"/>
        </w:numPr>
        <w:ind w:hanging="360"/>
        <w:contextualSpacing/>
        <w:rPr>
          <w:ins w:id="21" w:author="Jessica Stanis" w:date="2016-08-02T17:07:00Z"/>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Bring participants to a computer station and tell them that they will be completing several unrelated experiments, the first of which is a test of visual acuity (actually a subliminal priming task). </w:t>
      </w:r>
    </w:p>
    <w:p w:rsidR="00103ED4" w:rsidRDefault="00103ED4"/>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Have participants perform the priming task.</w:t>
      </w:r>
      <w:r>
        <w:rPr>
          <w:rFonts w:ascii="Times New Roman" w:eastAsia="Times New Roman" w:hAnsi="Times New Roman" w:cs="Times New Roman"/>
          <w:sz w:val="24"/>
          <w:szCs w:val="24"/>
          <w:vertAlign w:val="superscript"/>
        </w:rPr>
        <w:t>4</w:t>
      </w:r>
      <w:r>
        <w:rPr>
          <w:rFonts w:ascii="Times New Roman" w:eastAsia="Times New Roman" w:hAnsi="Times New Roman" w:cs="Times New Roman"/>
          <w:sz w:val="24"/>
          <w:szCs w:val="24"/>
          <w:vertAlign w:val="superscript"/>
        </w:rPr>
        <w:br/>
      </w:r>
    </w:p>
    <w:p w:rsidR="00103ED4" w:rsidRDefault="00AF23E4">
      <w:pPr>
        <w:numPr>
          <w:ilvl w:val="1"/>
          <w:numId w:val="1"/>
        </w:numPr>
        <w:ind w:hanging="432"/>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Participants should be seated in front of the computer, and when sitting upright, the distance between their eyes and a fixation point in the center of the computer screen (three asterisks) should be approximat</w:t>
      </w:r>
      <w:r>
        <w:rPr>
          <w:rFonts w:ascii="Times New Roman" w:eastAsia="Times New Roman" w:hAnsi="Times New Roman" w:cs="Times New Roman"/>
          <w:sz w:val="24"/>
          <w:szCs w:val="24"/>
        </w:rPr>
        <w:t>ely 99 cm (39 in.). This ensures that the stimuli presented are outside of the participant’s foveal visual field. Marks can be made on the floor of the room and on the computer stand to ensure that the chair and monitor are the proper distance from each ot</w:t>
      </w:r>
      <w:r>
        <w:rPr>
          <w:rFonts w:ascii="Times New Roman" w:eastAsia="Times New Roman" w:hAnsi="Times New Roman" w:cs="Times New Roman"/>
          <w:sz w:val="24"/>
          <w:szCs w:val="24"/>
        </w:rPr>
        <w:t>her.</w:t>
      </w:r>
      <w:r>
        <w:rPr>
          <w:rFonts w:ascii="Times New Roman" w:eastAsia="Times New Roman" w:hAnsi="Times New Roman" w:cs="Times New Roman"/>
          <w:sz w:val="24"/>
          <w:szCs w:val="24"/>
        </w:rPr>
        <w:br/>
      </w: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All instructions should appear on the computer screen. Participants will read that the researchers are interested in how quickly and accurately people respond to visual stimuli, and that very brief flashes will appear on the screen at unpredictable p</w:t>
      </w:r>
      <w:r>
        <w:rPr>
          <w:rFonts w:ascii="Times New Roman" w:eastAsia="Times New Roman" w:hAnsi="Times New Roman" w:cs="Times New Roman"/>
          <w:sz w:val="24"/>
          <w:szCs w:val="24"/>
        </w:rPr>
        <w:t>laces and times. Participants’ task is to decide as quickly and accurately as possible whether the flash appeared on the right or left side of the screen.</w:t>
      </w:r>
      <w:r>
        <w:rPr>
          <w:rFonts w:ascii="Times New Roman" w:eastAsia="Times New Roman" w:hAnsi="Times New Roman" w:cs="Times New Roman"/>
          <w:sz w:val="24"/>
          <w:szCs w:val="24"/>
        </w:rPr>
        <w:br/>
      </w: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Have participants place their index fingers on two keys labeled “left” and “right”.</w:t>
      </w:r>
      <w:r>
        <w:rPr>
          <w:rFonts w:ascii="Times New Roman" w:eastAsia="Times New Roman" w:hAnsi="Times New Roman" w:cs="Times New Roman"/>
          <w:sz w:val="24"/>
          <w:szCs w:val="24"/>
        </w:rPr>
        <w:br/>
      </w: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Emphasize to pa</w:t>
      </w:r>
      <w:r>
        <w:rPr>
          <w:rFonts w:ascii="Times New Roman" w:eastAsia="Times New Roman" w:hAnsi="Times New Roman" w:cs="Times New Roman"/>
          <w:sz w:val="24"/>
          <w:szCs w:val="24"/>
        </w:rPr>
        <w:t xml:space="preserve">rticipants that because of the unpredictable timing and location of the flashes, the best way to detect all of them quickly is to keep their eyes focused on the fixation point at all times.  </w:t>
      </w:r>
      <w:r>
        <w:rPr>
          <w:rFonts w:ascii="Times New Roman" w:eastAsia="Times New Roman" w:hAnsi="Times New Roman" w:cs="Times New Roman"/>
          <w:sz w:val="24"/>
          <w:szCs w:val="24"/>
        </w:rPr>
        <w:br/>
      </w: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Have them complete six practice trials and answer any questions</w:t>
      </w:r>
      <w:r>
        <w:rPr>
          <w:rFonts w:ascii="Times New Roman" w:eastAsia="Times New Roman" w:hAnsi="Times New Roman" w:cs="Times New Roman"/>
          <w:sz w:val="24"/>
          <w:szCs w:val="24"/>
        </w:rPr>
        <w:t xml:space="preserve"> the participant may have to ensure they understand the task. After the practice trials the actual task will begin.</w:t>
      </w:r>
    </w:p>
    <w:p w:rsidR="00103ED4" w:rsidRDefault="00103ED4">
      <w:pPr>
        <w:ind w:left="792"/>
      </w:pP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All characters presented on the computer screen should be black text on a white background. Instruct participants to focus their gaze on th</w:t>
      </w:r>
      <w:r>
        <w:rPr>
          <w:rFonts w:ascii="Times New Roman" w:eastAsia="Times New Roman" w:hAnsi="Times New Roman" w:cs="Times New Roman"/>
          <w:sz w:val="24"/>
          <w:szCs w:val="24"/>
        </w:rPr>
        <w:t>e three asterisks in the center of the computer screen (the fixation point) at all times during the task.</w:t>
      </w:r>
    </w:p>
    <w:p w:rsidR="00103ED4" w:rsidRDefault="00103ED4">
      <w:pPr>
        <w:ind w:left="792"/>
      </w:pPr>
    </w:p>
    <w:p w:rsidR="00103ED4" w:rsidRDefault="00AF23E4">
      <w:pPr>
        <w:numPr>
          <w:ilvl w:val="1"/>
          <w:numId w:val="1"/>
        </w:numPr>
        <w:ind w:hanging="432"/>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Three conditions:</w:t>
      </w:r>
      <w:r>
        <w:rPr>
          <w:rFonts w:ascii="Times New Roman" w:eastAsia="Times New Roman" w:hAnsi="Times New Roman" w:cs="Times New Roman"/>
          <w:sz w:val="24"/>
          <w:szCs w:val="24"/>
        </w:rPr>
        <w:br/>
      </w:r>
    </w:p>
    <w:p w:rsidR="00103ED4" w:rsidRDefault="00AF23E4">
      <w:pPr>
        <w:numPr>
          <w:ilvl w:val="2"/>
          <w:numId w:val="1"/>
        </w:numPr>
        <w:ind w:hanging="504"/>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Nonconscious affiliation prime:</w:t>
      </w:r>
      <w:r>
        <w:rPr>
          <w:rFonts w:ascii="Times New Roman" w:eastAsia="Times New Roman" w:hAnsi="Times New Roman" w:cs="Times New Roman"/>
          <w:sz w:val="24"/>
          <w:szCs w:val="24"/>
        </w:rPr>
        <w:br/>
      </w:r>
    </w:p>
    <w:p w:rsidR="00103ED4" w:rsidRDefault="00AF23E4">
      <w:pPr>
        <w:numPr>
          <w:ilvl w:val="3"/>
          <w:numId w:val="1"/>
        </w:numPr>
        <w:ind w:hanging="64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Participants will be primed with four words related to the concept of affiliation: </w:t>
      </w:r>
      <w:r>
        <w:rPr>
          <w:rFonts w:ascii="Times New Roman" w:eastAsia="Times New Roman" w:hAnsi="Times New Roman" w:cs="Times New Roman"/>
          <w:i/>
          <w:sz w:val="24"/>
          <w:szCs w:val="24"/>
        </w:rPr>
        <w:t>affiliate, fri</w:t>
      </w:r>
      <w:r>
        <w:rPr>
          <w:rFonts w:ascii="Times New Roman" w:eastAsia="Times New Roman" w:hAnsi="Times New Roman" w:cs="Times New Roman"/>
          <w:i/>
          <w:sz w:val="24"/>
          <w:szCs w:val="24"/>
        </w:rPr>
        <w:t xml:space="preserve">end, partner, </w:t>
      </w:r>
      <w:r>
        <w:rPr>
          <w:rFonts w:ascii="Times New Roman" w:eastAsia="Times New Roman" w:hAnsi="Times New Roman" w:cs="Times New Roman"/>
          <w:sz w:val="24"/>
          <w:szCs w:val="24"/>
        </w:rPr>
        <w:t xml:space="preserve">and </w:t>
      </w:r>
      <w:r>
        <w:rPr>
          <w:rFonts w:ascii="Times New Roman" w:eastAsia="Times New Roman" w:hAnsi="Times New Roman" w:cs="Times New Roman"/>
          <w:i/>
          <w:sz w:val="24"/>
          <w:szCs w:val="24"/>
        </w:rPr>
        <w:t>together</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r>
    </w:p>
    <w:p w:rsidR="00103ED4" w:rsidRDefault="00AF23E4">
      <w:pPr>
        <w:numPr>
          <w:ilvl w:val="3"/>
          <w:numId w:val="1"/>
        </w:numPr>
        <w:ind w:hanging="64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Have the four words each appear 20 times on the computer screen in a random order, for a total of 80 trials.</w:t>
      </w:r>
      <w:r>
        <w:rPr>
          <w:rFonts w:ascii="Times New Roman" w:eastAsia="Times New Roman" w:hAnsi="Times New Roman" w:cs="Times New Roman"/>
          <w:sz w:val="24"/>
          <w:szCs w:val="24"/>
        </w:rPr>
        <w:br/>
      </w:r>
    </w:p>
    <w:p w:rsidR="00103ED4" w:rsidRDefault="00AF23E4">
      <w:pPr>
        <w:numPr>
          <w:ilvl w:val="2"/>
          <w:numId w:val="1"/>
        </w:numPr>
        <w:ind w:hanging="504"/>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Conscious affiliation goal:</w:t>
      </w:r>
      <w:r>
        <w:rPr>
          <w:rFonts w:ascii="Times New Roman" w:eastAsia="Times New Roman" w:hAnsi="Times New Roman" w:cs="Times New Roman"/>
          <w:sz w:val="24"/>
          <w:szCs w:val="24"/>
        </w:rPr>
        <w:br/>
      </w:r>
    </w:p>
    <w:p w:rsidR="00103ED4" w:rsidRDefault="00AF23E4">
      <w:pPr>
        <w:numPr>
          <w:ilvl w:val="3"/>
          <w:numId w:val="1"/>
        </w:numPr>
        <w:ind w:hanging="64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Participants will be complete a similar “priming” task (though this condition is not meant to subliminally prime any particular concept) and they will be primed with two words: </w:t>
      </w:r>
      <w:r>
        <w:rPr>
          <w:rFonts w:ascii="Times New Roman" w:eastAsia="Times New Roman" w:hAnsi="Times New Roman" w:cs="Times New Roman"/>
          <w:i/>
          <w:sz w:val="24"/>
          <w:szCs w:val="24"/>
        </w:rPr>
        <w:t>neutral</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background</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r>
    </w:p>
    <w:p w:rsidR="00103ED4" w:rsidRDefault="00AF23E4">
      <w:pPr>
        <w:numPr>
          <w:ilvl w:val="3"/>
          <w:numId w:val="1"/>
        </w:numPr>
        <w:ind w:hanging="64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Have the two words each appear 40 times on the compute</w:t>
      </w:r>
      <w:r>
        <w:rPr>
          <w:rFonts w:ascii="Times New Roman" w:eastAsia="Times New Roman" w:hAnsi="Times New Roman" w:cs="Times New Roman"/>
          <w:sz w:val="24"/>
          <w:szCs w:val="24"/>
        </w:rPr>
        <w:t>r screen in a random order, for a total of 80 trials.</w:t>
      </w:r>
      <w:r>
        <w:rPr>
          <w:rFonts w:ascii="Times New Roman" w:eastAsia="Times New Roman" w:hAnsi="Times New Roman" w:cs="Times New Roman"/>
          <w:sz w:val="24"/>
          <w:szCs w:val="24"/>
        </w:rPr>
        <w:br/>
      </w:r>
    </w:p>
    <w:p w:rsidR="00103ED4" w:rsidRDefault="00AF23E4">
      <w:pPr>
        <w:numPr>
          <w:ilvl w:val="2"/>
          <w:numId w:val="1"/>
        </w:numPr>
        <w:ind w:hanging="504"/>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No goal:</w:t>
      </w:r>
      <w:r>
        <w:rPr>
          <w:rFonts w:ascii="Times New Roman" w:eastAsia="Times New Roman" w:hAnsi="Times New Roman" w:cs="Times New Roman"/>
          <w:sz w:val="24"/>
          <w:szCs w:val="24"/>
        </w:rPr>
        <w:br/>
      </w:r>
    </w:p>
    <w:p w:rsidR="00103ED4" w:rsidRDefault="00AF23E4">
      <w:pPr>
        <w:numPr>
          <w:ilvl w:val="3"/>
          <w:numId w:val="1"/>
        </w:numPr>
        <w:ind w:hanging="648"/>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Participants will be complete a similar “priming” task (though this condition is not meant to subliminally prime any particular concept) and they will be primed with two words: </w:t>
      </w:r>
      <w:r>
        <w:rPr>
          <w:rFonts w:ascii="Times New Roman" w:eastAsia="Times New Roman" w:hAnsi="Times New Roman" w:cs="Times New Roman"/>
          <w:i/>
          <w:sz w:val="24"/>
          <w:szCs w:val="24"/>
        </w:rPr>
        <w:t>neutral</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ba</w:t>
      </w:r>
      <w:r>
        <w:rPr>
          <w:rFonts w:ascii="Times New Roman" w:eastAsia="Times New Roman" w:hAnsi="Times New Roman" w:cs="Times New Roman"/>
          <w:i/>
          <w:sz w:val="24"/>
          <w:szCs w:val="24"/>
        </w:rPr>
        <w:t>ckground</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r>
    </w:p>
    <w:p w:rsidR="00103ED4" w:rsidRDefault="00AF23E4">
      <w:pPr>
        <w:numPr>
          <w:ilvl w:val="2"/>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Have the two words each appear 40 times on the computer screen in a random order, for a total of 80 trials</w:t>
      </w:r>
      <w:r>
        <w:rPr>
          <w:rFonts w:ascii="Times New Roman" w:eastAsia="Times New Roman" w:hAnsi="Times New Roman" w:cs="Times New Roman"/>
          <w:sz w:val="24"/>
          <w:szCs w:val="24"/>
        </w:rPr>
        <w:br/>
      </w: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Stimulus design specifics:</w:t>
      </w:r>
      <w:r>
        <w:rPr>
          <w:rFonts w:ascii="Times New Roman" w:eastAsia="Times New Roman" w:hAnsi="Times New Roman" w:cs="Times New Roman"/>
          <w:sz w:val="24"/>
          <w:szCs w:val="24"/>
        </w:rPr>
        <w:br/>
      </w:r>
    </w:p>
    <w:p w:rsidR="00103ED4" w:rsidRDefault="00AF23E4">
      <w:pPr>
        <w:numPr>
          <w:ilvl w:val="1"/>
          <w:numId w:val="1"/>
        </w:numPr>
        <w:ind w:hanging="432"/>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Each stimulus word should flash for 60 </w:t>
      </w:r>
      <w:proofErr w:type="spellStart"/>
      <w:r>
        <w:rPr>
          <w:rFonts w:ascii="Times New Roman" w:eastAsia="Times New Roman" w:hAnsi="Times New Roman" w:cs="Times New Roman"/>
          <w:sz w:val="24"/>
          <w:szCs w:val="24"/>
        </w:rPr>
        <w:t>ms</w:t>
      </w:r>
      <w:proofErr w:type="spellEnd"/>
      <w:r>
        <w:rPr>
          <w:rFonts w:ascii="Times New Roman" w:eastAsia="Times New Roman" w:hAnsi="Times New Roman" w:cs="Times New Roman"/>
          <w:sz w:val="24"/>
          <w:szCs w:val="24"/>
        </w:rPr>
        <w:t xml:space="preserve"> and should be immediately followed by a 60-ms masking string of letters in the same location. The masking string can be “XQFBZRMQWGBX” (as originally designed</w:t>
      </w:r>
      <w:proofErr w:type="gramStart"/>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t>5</w:t>
      </w:r>
      <w:proofErr w:type="gramEnd"/>
      <w:r>
        <w:rPr>
          <w:rFonts w:ascii="Times New Roman" w:eastAsia="Times New Roman" w:hAnsi="Times New Roman" w:cs="Times New Roman"/>
          <w:sz w:val="24"/>
          <w:szCs w:val="24"/>
        </w:rPr>
        <w:t xml:space="preserve"> to present a variety of letter patterns and therefore</w:t>
      </w:r>
      <w:r>
        <w:rPr>
          <w:rFonts w:ascii="Times New Roman" w:eastAsia="Times New Roman" w:hAnsi="Times New Roman" w:cs="Times New Roman"/>
          <w:sz w:val="24"/>
          <w:szCs w:val="24"/>
        </w:rPr>
        <w:t xml:space="preserve"> to be structurally similar to the preceding stimulus words.</w:t>
      </w:r>
      <w:r>
        <w:rPr>
          <w:rFonts w:ascii="Times New Roman" w:eastAsia="Times New Roman" w:hAnsi="Times New Roman" w:cs="Times New Roman"/>
          <w:sz w:val="24"/>
          <w:szCs w:val="24"/>
        </w:rPr>
        <w:br/>
      </w: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screen refresh rate should be 15 </w:t>
      </w:r>
      <w:proofErr w:type="spellStart"/>
      <w:r>
        <w:rPr>
          <w:rFonts w:ascii="Times New Roman" w:eastAsia="Times New Roman" w:hAnsi="Times New Roman" w:cs="Times New Roman"/>
          <w:sz w:val="24"/>
          <w:szCs w:val="24"/>
        </w:rPr>
        <w:t>ms</w:t>
      </w:r>
      <w:proofErr w:type="spellEnd"/>
      <w:r>
        <w:rPr>
          <w:rFonts w:ascii="Times New Roman" w:eastAsia="Times New Roman" w:hAnsi="Times New Roman" w:cs="Times New Roman"/>
          <w:sz w:val="24"/>
          <w:szCs w:val="24"/>
        </w:rPr>
        <w:t xml:space="preserve"> or faster, such that the presentation length of 60 </w:t>
      </w:r>
      <w:proofErr w:type="spellStart"/>
      <w:r>
        <w:rPr>
          <w:rFonts w:ascii="Times New Roman" w:eastAsia="Times New Roman" w:hAnsi="Times New Roman" w:cs="Times New Roman"/>
          <w:sz w:val="24"/>
          <w:szCs w:val="24"/>
        </w:rPr>
        <w:t>ms</w:t>
      </w:r>
      <w:proofErr w:type="spellEnd"/>
      <w:r>
        <w:rPr>
          <w:rFonts w:ascii="Times New Roman" w:eastAsia="Times New Roman" w:hAnsi="Times New Roman" w:cs="Times New Roman"/>
          <w:sz w:val="24"/>
          <w:szCs w:val="24"/>
        </w:rPr>
        <w:t xml:space="preserve"> is adequate to ensure that the stimulus words and masks are always exposed to the participants.</w:t>
      </w:r>
      <w:r>
        <w:rPr>
          <w:rFonts w:ascii="Times New Roman" w:eastAsia="Times New Roman" w:hAnsi="Times New Roman" w:cs="Times New Roman"/>
          <w:sz w:val="24"/>
          <w:szCs w:val="24"/>
        </w:rPr>
        <w:br/>
      </w:r>
    </w:p>
    <w:p w:rsidR="00103ED4" w:rsidRDefault="00AF23E4">
      <w:pPr>
        <w:numPr>
          <w:ilvl w:val="1"/>
          <w:numId w:val="1"/>
        </w:numPr>
        <w:ind w:hanging="432"/>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The</w:t>
      </w:r>
      <w:r>
        <w:rPr>
          <w:rFonts w:ascii="Times New Roman" w:eastAsia="Times New Roman" w:hAnsi="Times New Roman" w:cs="Times New Roman"/>
          <w:sz w:val="24"/>
          <w:szCs w:val="24"/>
        </w:rPr>
        <w:t xml:space="preserve"> stimulus word and mask should appear at one of four locations on the computer screen equidistant from the fixation point at angles of 45°, 135°, 225°, and </w:t>
      </w:r>
      <w:r>
        <w:rPr>
          <w:rFonts w:ascii="Times New Roman" w:eastAsia="Times New Roman" w:hAnsi="Times New Roman" w:cs="Times New Roman"/>
          <w:sz w:val="24"/>
          <w:szCs w:val="24"/>
        </w:rPr>
        <w:lastRenderedPageBreak/>
        <w:t>315° (one in each of the four quadrants).</w:t>
      </w:r>
      <w:r>
        <w:rPr>
          <w:rFonts w:ascii="Times New Roman" w:eastAsia="Times New Roman" w:hAnsi="Times New Roman" w:cs="Times New Roman"/>
          <w:sz w:val="24"/>
          <w:szCs w:val="24"/>
        </w:rPr>
        <w:br/>
      </w:r>
    </w:p>
    <w:p w:rsidR="00103ED4" w:rsidRDefault="00AF23E4">
      <w:pPr>
        <w:numPr>
          <w:ilvl w:val="1"/>
          <w:numId w:val="1"/>
        </w:numPr>
        <w:ind w:hanging="432"/>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Construct one randomized location order and give all part</w:t>
      </w:r>
      <w:r>
        <w:rPr>
          <w:rFonts w:ascii="Times New Roman" w:eastAsia="Times New Roman" w:hAnsi="Times New Roman" w:cs="Times New Roman"/>
          <w:sz w:val="24"/>
          <w:szCs w:val="24"/>
        </w:rPr>
        <w:t xml:space="preserve">icipants the same sequence of locations. Within a particular location, place each word so that the center of the word is 7.6 cm from the fixation point. (At this distance, the stimulus words will be within the </w:t>
      </w:r>
      <w:proofErr w:type="spellStart"/>
      <w:r>
        <w:rPr>
          <w:rFonts w:ascii="Times New Roman" w:eastAsia="Times New Roman" w:hAnsi="Times New Roman" w:cs="Times New Roman"/>
          <w:sz w:val="24"/>
          <w:szCs w:val="24"/>
        </w:rPr>
        <w:t>parafoveal</w:t>
      </w:r>
      <w:proofErr w:type="spellEnd"/>
      <w:r>
        <w:rPr>
          <w:rFonts w:ascii="Times New Roman" w:eastAsia="Times New Roman" w:hAnsi="Times New Roman" w:cs="Times New Roman"/>
          <w:sz w:val="24"/>
          <w:szCs w:val="24"/>
        </w:rPr>
        <w:t xml:space="preserve"> visual field ( from 2° to 6° of vis</w:t>
      </w:r>
      <w:r>
        <w:rPr>
          <w:rFonts w:ascii="Times New Roman" w:eastAsia="Times New Roman" w:hAnsi="Times New Roman" w:cs="Times New Roman"/>
          <w:sz w:val="24"/>
          <w:szCs w:val="24"/>
        </w:rPr>
        <w:t>ual angle) and outside the foveal visual field associated with conscious awareness (</w:t>
      </w:r>
      <w:proofErr w:type="spellStart"/>
      <w:r>
        <w:rPr>
          <w:rFonts w:ascii="Times New Roman" w:eastAsia="Times New Roman" w:hAnsi="Times New Roman" w:cs="Times New Roman"/>
          <w:sz w:val="24"/>
          <w:szCs w:val="24"/>
        </w:rPr>
        <w:t>Bargh</w:t>
      </w:r>
      <w:proofErr w:type="spellEnd"/>
      <w:r>
        <w:rPr>
          <w:rFonts w:ascii="Times New Roman" w:eastAsia="Times New Roman" w:hAnsi="Times New Roman" w:cs="Times New Roman"/>
          <w:sz w:val="24"/>
          <w:szCs w:val="24"/>
        </w:rPr>
        <w:t xml:space="preserve">, Raymond, Pryor, &amp; </w:t>
      </w:r>
      <w:proofErr w:type="spellStart"/>
      <w:r>
        <w:rPr>
          <w:rFonts w:ascii="Times New Roman" w:eastAsia="Times New Roman" w:hAnsi="Times New Roman" w:cs="Times New Roman"/>
          <w:sz w:val="24"/>
          <w:szCs w:val="24"/>
        </w:rPr>
        <w:t>Strack</w:t>
      </w:r>
      <w:proofErr w:type="spellEnd"/>
      <w:r>
        <w:rPr>
          <w:rFonts w:ascii="Times New Roman" w:eastAsia="Times New Roman" w:hAnsi="Times New Roman" w:cs="Times New Roman"/>
          <w:sz w:val="24"/>
          <w:szCs w:val="24"/>
        </w:rPr>
        <w:t>, 1995, Experiment 1; Rayner, 1978)).</w:t>
      </w:r>
      <w:r>
        <w:rPr>
          <w:rFonts w:ascii="Times New Roman" w:eastAsia="Times New Roman" w:hAnsi="Times New Roman" w:cs="Times New Roman"/>
          <w:sz w:val="24"/>
          <w:szCs w:val="24"/>
        </w:rPr>
        <w:br/>
      </w: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Have the amount of time between word presentations (including the stimulus word and the mask) vary fro</w:t>
      </w:r>
      <w:r>
        <w:rPr>
          <w:rFonts w:ascii="Times New Roman" w:eastAsia="Times New Roman" w:hAnsi="Times New Roman" w:cs="Times New Roman"/>
          <w:sz w:val="24"/>
          <w:szCs w:val="24"/>
        </w:rPr>
        <w:t>m 2 to 7 seconds to enhance the “visual acuity/reaction time task” cover story. All participants should receive one randomized order of time interval lengths.</w:t>
      </w:r>
      <w:r>
        <w:rPr>
          <w:rFonts w:ascii="Times New Roman" w:eastAsia="Times New Roman" w:hAnsi="Times New Roman" w:cs="Times New Roman"/>
          <w:sz w:val="24"/>
          <w:szCs w:val="24"/>
        </w:rPr>
        <w:br/>
      </w: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Because (a) participants are told to focus on the central asterisks throughout the task, (b) the</w:t>
      </w:r>
      <w:r>
        <w:rPr>
          <w:rFonts w:ascii="Times New Roman" w:eastAsia="Times New Roman" w:hAnsi="Times New Roman" w:cs="Times New Roman"/>
          <w:sz w:val="24"/>
          <w:szCs w:val="24"/>
        </w:rPr>
        <w:t xml:space="preserve"> stimulus words are flashed for 60 </w:t>
      </w:r>
      <w:proofErr w:type="spellStart"/>
      <w:r>
        <w:rPr>
          <w:rFonts w:ascii="Times New Roman" w:eastAsia="Times New Roman" w:hAnsi="Times New Roman" w:cs="Times New Roman"/>
          <w:sz w:val="24"/>
          <w:szCs w:val="24"/>
        </w:rPr>
        <w:t>ms</w:t>
      </w:r>
      <w:proofErr w:type="spellEnd"/>
      <w:r>
        <w:rPr>
          <w:rFonts w:ascii="Times New Roman" w:eastAsia="Times New Roman" w:hAnsi="Times New Roman" w:cs="Times New Roman"/>
          <w:sz w:val="24"/>
          <w:szCs w:val="24"/>
        </w:rPr>
        <w:t xml:space="preserve"> each, and (c) 140 </w:t>
      </w:r>
      <w:proofErr w:type="spellStart"/>
      <w:r>
        <w:rPr>
          <w:rFonts w:ascii="Times New Roman" w:eastAsia="Times New Roman" w:hAnsi="Times New Roman" w:cs="Times New Roman"/>
          <w:sz w:val="24"/>
          <w:szCs w:val="24"/>
        </w:rPr>
        <w:t>ms</w:t>
      </w:r>
      <w:proofErr w:type="spellEnd"/>
      <w:r>
        <w:rPr>
          <w:rFonts w:ascii="Times New Roman" w:eastAsia="Times New Roman" w:hAnsi="Times New Roman" w:cs="Times New Roman"/>
          <w:sz w:val="24"/>
          <w:szCs w:val="24"/>
        </w:rPr>
        <w:t xml:space="preserve"> has been shown to be the minimum time required to move the eyes away from an initial fixation point toward a parafoveally presented stimulus word, it should not be possible for participants to see </w:t>
      </w:r>
      <w:r>
        <w:rPr>
          <w:rFonts w:ascii="Times New Roman" w:eastAsia="Times New Roman" w:hAnsi="Times New Roman" w:cs="Times New Roman"/>
          <w:sz w:val="24"/>
          <w:szCs w:val="24"/>
        </w:rPr>
        <w:t>the stimulus words, even if they immediately looked toward the location of the flash</w:t>
      </w:r>
      <w:commentRangeStart w:id="22"/>
      <w:commentRangeStart w:id="23"/>
      <w:r>
        <w:rPr>
          <w:rFonts w:ascii="Times New Roman" w:eastAsia="Times New Roman" w:hAnsi="Times New Roman" w:cs="Times New Roman"/>
          <w:sz w:val="24"/>
          <w:szCs w:val="24"/>
        </w:rPr>
        <w:t>.</w:t>
      </w:r>
      <w:commentRangeEnd w:id="22"/>
      <w:r>
        <w:commentReference w:id="22"/>
      </w:r>
      <w:commentRangeEnd w:id="23"/>
      <w:r>
        <w:commentReference w:id="23"/>
      </w:r>
      <w:r>
        <w:rPr>
          <w:rFonts w:ascii="Times New Roman" w:eastAsia="Times New Roman" w:hAnsi="Times New Roman" w:cs="Times New Roman"/>
          <w:sz w:val="24"/>
          <w:szCs w:val="24"/>
        </w:rPr>
        <w:br/>
      </w:r>
    </w:p>
    <w:p w:rsidR="00103ED4" w:rsidRDefault="00AF23E4">
      <w:pPr>
        <w:numPr>
          <w:ilvl w:val="0"/>
          <w:numId w:val="1"/>
        </w:numPr>
        <w:ind w:hanging="360"/>
        <w:contextualSpacing/>
      </w:pPr>
      <w:r>
        <w:rPr>
          <w:rFonts w:ascii="Times New Roman" w:eastAsia="Times New Roman" w:hAnsi="Times New Roman" w:cs="Times New Roman"/>
          <w:sz w:val="24"/>
          <w:szCs w:val="24"/>
        </w:rPr>
        <w:t xml:space="preserve">In this second phase of the experiment, have participants </w:t>
      </w:r>
      <w:proofErr w:type="gramStart"/>
      <w:r>
        <w:rPr>
          <w:rFonts w:ascii="Times New Roman" w:eastAsia="Times New Roman" w:hAnsi="Times New Roman" w:cs="Times New Roman"/>
          <w:sz w:val="24"/>
          <w:szCs w:val="24"/>
        </w:rPr>
        <w:t>complete</w:t>
      </w:r>
      <w:proofErr w:type="gramEnd"/>
      <w:r>
        <w:rPr>
          <w:rFonts w:ascii="Times New Roman" w:eastAsia="Times New Roman" w:hAnsi="Times New Roman" w:cs="Times New Roman"/>
          <w:sz w:val="24"/>
          <w:szCs w:val="24"/>
        </w:rPr>
        <w:t xml:space="preserve"> a memory task in which they are to remember the behaviors of another participant and the order i</w:t>
      </w:r>
      <w:r>
        <w:rPr>
          <w:rFonts w:ascii="Times New Roman" w:eastAsia="Times New Roman" w:hAnsi="Times New Roman" w:cs="Times New Roman"/>
          <w:sz w:val="24"/>
          <w:szCs w:val="24"/>
        </w:rPr>
        <w:t>n which they occurred (based this task on Chartrand and Bargh</w:t>
      </w:r>
      <w:r>
        <w:rPr>
          <w:rFonts w:ascii="Times New Roman" w:eastAsia="Times New Roman" w:hAnsi="Times New Roman" w:cs="Times New Roman"/>
          <w:sz w:val="24"/>
          <w:szCs w:val="24"/>
          <w:vertAlign w:val="superscript"/>
        </w:rPr>
        <w:t>4</w:t>
      </w:r>
      <w:r>
        <w:rPr>
          <w:rFonts w:ascii="Times New Roman" w:eastAsia="Times New Roman" w:hAnsi="Times New Roman" w:cs="Times New Roman"/>
          <w:sz w:val="24"/>
          <w:szCs w:val="24"/>
        </w:rPr>
        <w:t>).</w:t>
      </w:r>
      <w:r>
        <w:rPr>
          <w:sz w:val="18"/>
          <w:szCs w:val="18"/>
        </w:rPr>
        <w:br/>
      </w:r>
      <w:r>
        <w:rPr>
          <w:rFonts w:ascii="Times New Roman" w:eastAsia="Times New Roman" w:hAnsi="Times New Roman" w:cs="Times New Roman"/>
          <w:sz w:val="24"/>
          <w:szCs w:val="24"/>
        </w:rPr>
        <w:t xml:space="preserve"> </w:t>
      </w:r>
    </w:p>
    <w:p w:rsidR="00103ED4" w:rsidRDefault="00AF23E4">
      <w:pPr>
        <w:rPr>
          <w:del w:id="24" w:author="Jessica Stanis" w:date="2016-08-02T17:20:00Z"/>
        </w:rPr>
      </w:pPr>
      <w:del w:id="25" w:author="Jessica Stanis" w:date="2016-08-02T17:20:00Z">
        <w:r>
          <w:rPr>
            <w:rFonts w:ascii="Times New Roman" w:eastAsia="Times New Roman" w:hAnsi="Times New Roman" w:cs="Times New Roman"/>
            <w:sz w:val="24"/>
            <w:szCs w:val="24"/>
            <w:u w:val="single"/>
          </w:rPr>
          <w:delText>MEMORY TASK</w:delText>
        </w:r>
      </w:del>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Example behaviors of another participant:</w:t>
      </w:r>
      <w:r>
        <w:rPr>
          <w:rFonts w:ascii="Times New Roman" w:eastAsia="Times New Roman" w:hAnsi="Times New Roman" w:cs="Times New Roman"/>
          <w:sz w:val="24"/>
          <w:szCs w:val="24"/>
        </w:rPr>
        <w:br/>
      </w:r>
    </w:p>
    <w:p w:rsidR="00103ED4" w:rsidRDefault="00AF23E4">
      <w:pPr>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Had a party for some friends last week</w:t>
      </w:r>
      <w:r>
        <w:rPr>
          <w:rFonts w:ascii="Times New Roman" w:eastAsia="Times New Roman" w:hAnsi="Times New Roman" w:cs="Times New Roman"/>
          <w:sz w:val="24"/>
          <w:szCs w:val="24"/>
        </w:rPr>
        <w:br/>
      </w:r>
    </w:p>
    <w:p w:rsidR="00103ED4" w:rsidRDefault="00AF23E4">
      <w:pPr>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Helped a woman fix her bicycle</w:t>
      </w:r>
      <w:r>
        <w:rPr>
          <w:rFonts w:ascii="Times New Roman" w:eastAsia="Times New Roman" w:hAnsi="Times New Roman" w:cs="Times New Roman"/>
          <w:sz w:val="24"/>
          <w:szCs w:val="24"/>
        </w:rPr>
        <w:br/>
      </w:r>
    </w:p>
    <w:p w:rsidR="00103ED4" w:rsidRDefault="00AF23E4">
      <w:pPr>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Checked some books out of a library</w:t>
      </w:r>
      <w:r>
        <w:rPr>
          <w:rFonts w:ascii="Times New Roman" w:eastAsia="Times New Roman" w:hAnsi="Times New Roman" w:cs="Times New Roman"/>
          <w:sz w:val="24"/>
          <w:szCs w:val="24"/>
        </w:rPr>
        <w:br/>
      </w:r>
    </w:p>
    <w:p w:rsidR="00103ED4" w:rsidRDefault="00AF23E4">
      <w:pPr>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Wrote an articulate letter to his congressman</w:t>
      </w:r>
      <w:r>
        <w:rPr>
          <w:rFonts w:ascii="Times New Roman" w:eastAsia="Times New Roman" w:hAnsi="Times New Roman" w:cs="Times New Roman"/>
          <w:sz w:val="24"/>
          <w:szCs w:val="24"/>
        </w:rPr>
        <w:br/>
      </w:r>
    </w:p>
    <w:p w:rsidR="00103ED4" w:rsidRDefault="00AF23E4">
      <w:pPr>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Subscribes to sports magazines</w:t>
      </w:r>
      <w:r>
        <w:rPr>
          <w:rFonts w:ascii="Times New Roman" w:eastAsia="Times New Roman" w:hAnsi="Times New Roman" w:cs="Times New Roman"/>
          <w:sz w:val="24"/>
          <w:szCs w:val="24"/>
        </w:rPr>
        <w:br/>
      </w:r>
    </w:p>
    <w:p w:rsidR="00103ED4" w:rsidRDefault="00AF23E4">
      <w:pPr>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Jogs every morning before going to work</w:t>
      </w:r>
      <w:r>
        <w:rPr>
          <w:rFonts w:ascii="Times New Roman" w:eastAsia="Times New Roman" w:hAnsi="Times New Roman" w:cs="Times New Roman"/>
          <w:sz w:val="24"/>
          <w:szCs w:val="24"/>
        </w:rPr>
        <w:br/>
      </w:r>
    </w:p>
    <w:p w:rsidR="00103ED4" w:rsidRDefault="00AF23E4">
      <w:pPr>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Volunteered to teach a Sunday school class at his church</w:t>
      </w:r>
      <w:r>
        <w:rPr>
          <w:rFonts w:ascii="Times New Roman" w:eastAsia="Times New Roman" w:hAnsi="Times New Roman" w:cs="Times New Roman"/>
          <w:sz w:val="24"/>
          <w:szCs w:val="24"/>
        </w:rPr>
        <w:br/>
      </w:r>
    </w:p>
    <w:p w:rsidR="00103ED4" w:rsidRDefault="00AF23E4">
      <w:pPr>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Went skiing in Colorado for the weekend</w:t>
      </w:r>
      <w:r>
        <w:rPr>
          <w:rFonts w:ascii="Times New Roman" w:eastAsia="Times New Roman" w:hAnsi="Times New Roman" w:cs="Times New Roman"/>
          <w:sz w:val="24"/>
          <w:szCs w:val="24"/>
        </w:rPr>
        <w:br/>
      </w:r>
    </w:p>
    <w:p w:rsidR="00103ED4" w:rsidRDefault="00AF23E4">
      <w:pPr>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Caught the error in the Mechani</w:t>
      </w:r>
      <w:r>
        <w:rPr>
          <w:rFonts w:ascii="Times New Roman" w:eastAsia="Times New Roman" w:hAnsi="Times New Roman" w:cs="Times New Roman"/>
          <w:sz w:val="24"/>
          <w:szCs w:val="24"/>
        </w:rPr>
        <w:t>c’s calculations</w:t>
      </w:r>
      <w:r>
        <w:rPr>
          <w:rFonts w:ascii="Times New Roman" w:eastAsia="Times New Roman" w:hAnsi="Times New Roman" w:cs="Times New Roman"/>
          <w:sz w:val="24"/>
          <w:szCs w:val="24"/>
        </w:rPr>
        <w:br/>
      </w:r>
    </w:p>
    <w:p w:rsidR="00103ED4" w:rsidRDefault="00AF23E4">
      <w:pPr>
        <w:numPr>
          <w:ilvl w:val="1"/>
          <w:numId w:val="1"/>
        </w:numPr>
        <w:ind w:left="432" w:firstLine="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Read the bible in his hotel room</w:t>
      </w:r>
      <w:r>
        <w:rPr>
          <w:rFonts w:ascii="Times New Roman" w:eastAsia="Times New Roman" w:hAnsi="Times New Roman" w:cs="Times New Roman"/>
          <w:sz w:val="24"/>
          <w:szCs w:val="24"/>
        </w:rPr>
        <w:br/>
      </w: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Do not refer to the fact that the phrases describe behaviors, and do not mention whether the behaviors describe the same person.</w:t>
      </w:r>
      <w:r>
        <w:rPr>
          <w:rFonts w:ascii="Times New Roman" w:eastAsia="Times New Roman" w:hAnsi="Times New Roman" w:cs="Times New Roman"/>
          <w:sz w:val="24"/>
          <w:szCs w:val="24"/>
        </w:rPr>
        <w:br/>
        <w:t xml:space="preserve"> </w:t>
      </w: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Create two random orders of these various behaviors. Present participants</w:t>
      </w:r>
      <w:r>
        <w:rPr>
          <w:rFonts w:ascii="Times New Roman" w:eastAsia="Times New Roman" w:hAnsi="Times New Roman" w:cs="Times New Roman"/>
          <w:sz w:val="24"/>
          <w:szCs w:val="24"/>
        </w:rPr>
        <w:t xml:space="preserve"> with one of the two orders and ensure that the random orders are completely crossed with condition. Present each behavior predicate for 8 s, with a 1-s pause before the next one.</w:t>
      </w:r>
      <w:r>
        <w:rPr>
          <w:rFonts w:ascii="Times New Roman" w:eastAsia="Times New Roman" w:hAnsi="Times New Roman" w:cs="Times New Roman"/>
          <w:sz w:val="24"/>
          <w:szCs w:val="24"/>
        </w:rPr>
        <w:br/>
      </w: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Following the presentation of the various behaviors, have participants complete a 3-min filler task to eliminate any short</w:t>
      </w:r>
      <w:ins w:id="26" w:author="Jessica Stanis" w:date="2016-08-02T17:02:00Z">
        <w:r>
          <w:rPr>
            <w:rFonts w:ascii="Times New Roman" w:eastAsia="Times New Roman" w:hAnsi="Times New Roman" w:cs="Times New Roman"/>
            <w:sz w:val="24"/>
            <w:szCs w:val="24"/>
          </w:rPr>
          <w:t>-</w:t>
        </w:r>
      </w:ins>
      <w:del w:id="27" w:author="Jessica Stanis" w:date="2016-08-02T17:02:00Z">
        <w:r>
          <w:rPr>
            <w:rFonts w:ascii="Times New Roman" w:eastAsia="Times New Roman" w:hAnsi="Times New Roman" w:cs="Times New Roman"/>
            <w:sz w:val="24"/>
            <w:szCs w:val="24"/>
          </w:rPr>
          <w:delText xml:space="preserve"> </w:delText>
        </w:r>
      </w:del>
      <w:r>
        <w:rPr>
          <w:rFonts w:ascii="Times New Roman" w:eastAsia="Times New Roman" w:hAnsi="Times New Roman" w:cs="Times New Roman"/>
          <w:sz w:val="24"/>
          <w:szCs w:val="24"/>
        </w:rPr>
        <w:t>term memory effects (</w:t>
      </w:r>
      <w:r>
        <w:rPr>
          <w:rFonts w:ascii="Times New Roman" w:eastAsia="Times New Roman" w:hAnsi="Times New Roman" w:cs="Times New Roman"/>
          <w:i/>
          <w:sz w:val="24"/>
          <w:szCs w:val="24"/>
          <w:rPrChange w:id="28" w:author="Jessica Stanis" w:date="2016-08-02T17:25:00Z">
            <w:rPr>
              <w:rFonts w:ascii="Times New Roman" w:eastAsia="Times New Roman" w:hAnsi="Times New Roman" w:cs="Times New Roman"/>
              <w:sz w:val="24"/>
              <w:szCs w:val="24"/>
            </w:rPr>
          </w:rPrChange>
        </w:rPr>
        <w:t>e.g.</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recency</w:t>
      </w:r>
      <w:proofErr w:type="spellEnd"/>
      <w:r>
        <w:rPr>
          <w:rFonts w:ascii="Times New Roman" w:eastAsia="Times New Roman" w:hAnsi="Times New Roman" w:cs="Times New Roman"/>
          <w:sz w:val="24"/>
          <w:szCs w:val="24"/>
        </w:rPr>
        <w:t xml:space="preserve"> and primacy effects) on free recall. As part of another ostensibly unrelated experiment, this fil</w:t>
      </w:r>
      <w:r>
        <w:rPr>
          <w:rFonts w:ascii="Times New Roman" w:eastAsia="Times New Roman" w:hAnsi="Times New Roman" w:cs="Times New Roman"/>
          <w:sz w:val="24"/>
          <w:szCs w:val="24"/>
        </w:rPr>
        <w:t>ler task should require participants to generate arguments both for and against three controversial issues (i.e., abortion, gun control, and capital punishment).</w:t>
      </w:r>
      <w:r>
        <w:rPr>
          <w:rFonts w:ascii="Times New Roman" w:eastAsia="Times New Roman" w:hAnsi="Times New Roman" w:cs="Times New Roman"/>
          <w:sz w:val="24"/>
          <w:szCs w:val="24"/>
        </w:rPr>
        <w:br/>
      </w: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Following this filler task, administer the surprise free-recall test. Give participants a max</w:t>
      </w:r>
      <w:r>
        <w:rPr>
          <w:rFonts w:ascii="Times New Roman" w:eastAsia="Times New Roman" w:hAnsi="Times New Roman" w:cs="Times New Roman"/>
          <w:sz w:val="24"/>
          <w:szCs w:val="24"/>
        </w:rPr>
        <w:t>imum of 4 min to recall the exact order in which the behavior predicates were presented.</w:t>
      </w:r>
      <w:r>
        <w:rPr>
          <w:rFonts w:ascii="Times New Roman" w:eastAsia="Times New Roman" w:hAnsi="Times New Roman" w:cs="Times New Roman"/>
          <w:sz w:val="24"/>
          <w:szCs w:val="24"/>
        </w:rPr>
        <w:br/>
      </w:r>
    </w:p>
    <w:p w:rsidR="00103ED4" w:rsidRDefault="00AF23E4">
      <w:r>
        <w:rPr>
          <w:rFonts w:ascii="Times New Roman" w:eastAsia="Times New Roman" w:hAnsi="Times New Roman" w:cs="Times New Roman"/>
          <w:sz w:val="24"/>
          <w:szCs w:val="24"/>
          <w:u w:val="single"/>
        </w:rPr>
        <w:t>VIDEO TASK</w:t>
      </w: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Following the memory task, participants will watch a “live feed” of the other participant (actually a confederate videotaped earlier) performing four mundane clerical tasks in an adjoining room:</w:t>
      </w:r>
      <w:r>
        <w:rPr>
          <w:rFonts w:ascii="Times New Roman" w:eastAsia="Times New Roman" w:hAnsi="Times New Roman" w:cs="Times New Roman"/>
          <w:sz w:val="24"/>
          <w:szCs w:val="24"/>
        </w:rPr>
        <w:br/>
      </w:r>
    </w:p>
    <w:p w:rsidR="00103ED4" w:rsidRDefault="00AF23E4">
      <w:pPr>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Filing papers</w:t>
      </w:r>
      <w:r>
        <w:rPr>
          <w:rFonts w:ascii="Times New Roman" w:eastAsia="Times New Roman" w:hAnsi="Times New Roman" w:cs="Times New Roman"/>
          <w:sz w:val="24"/>
          <w:szCs w:val="24"/>
        </w:rPr>
        <w:br/>
      </w:r>
    </w:p>
    <w:p w:rsidR="00103ED4" w:rsidRDefault="00AF23E4">
      <w:pPr>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Answering the phone</w:t>
      </w:r>
      <w:r>
        <w:rPr>
          <w:rFonts w:ascii="Times New Roman" w:eastAsia="Times New Roman" w:hAnsi="Times New Roman" w:cs="Times New Roman"/>
          <w:sz w:val="24"/>
          <w:szCs w:val="24"/>
        </w:rPr>
        <w:br/>
      </w:r>
    </w:p>
    <w:p w:rsidR="00103ED4" w:rsidRDefault="00AF23E4">
      <w:pPr>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Stapling papers</w:t>
      </w:r>
      <w:r>
        <w:rPr>
          <w:rFonts w:ascii="Times New Roman" w:eastAsia="Times New Roman" w:hAnsi="Times New Roman" w:cs="Times New Roman"/>
          <w:sz w:val="24"/>
          <w:szCs w:val="24"/>
        </w:rPr>
        <w:br/>
      </w:r>
    </w:p>
    <w:p w:rsidR="00103ED4" w:rsidRDefault="00AF23E4">
      <w:pPr>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Typing </w:t>
      </w:r>
      <w:r>
        <w:rPr>
          <w:rFonts w:ascii="Times New Roman" w:eastAsia="Times New Roman" w:hAnsi="Times New Roman" w:cs="Times New Roman"/>
          <w:sz w:val="24"/>
          <w:szCs w:val="24"/>
        </w:rPr>
        <w:t>at a computer</w:t>
      </w:r>
      <w:r>
        <w:rPr>
          <w:rFonts w:ascii="Times New Roman" w:eastAsia="Times New Roman" w:hAnsi="Times New Roman" w:cs="Times New Roman"/>
          <w:sz w:val="24"/>
          <w:szCs w:val="24"/>
        </w:rPr>
        <w:br/>
      </w: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For participants in the conscious affiliation goal condition, explicitly state that they would soon be interacting with the person next door on a cooperative task for which it was very important to get along and work together well.</w:t>
      </w:r>
      <w:r>
        <w:rPr>
          <w:rFonts w:ascii="Times New Roman" w:eastAsia="Times New Roman" w:hAnsi="Times New Roman" w:cs="Times New Roman"/>
          <w:sz w:val="24"/>
          <w:szCs w:val="24"/>
        </w:rPr>
        <w:br/>
      </w: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After re</w:t>
      </w:r>
      <w:r>
        <w:rPr>
          <w:rFonts w:ascii="Times New Roman" w:eastAsia="Times New Roman" w:hAnsi="Times New Roman" w:cs="Times New Roman"/>
          <w:sz w:val="24"/>
          <w:szCs w:val="24"/>
        </w:rPr>
        <w:t>ceiving these instructions, have participants watch the confederate, who will be touching her face during and between clerical tasks.</w:t>
      </w:r>
      <w:r>
        <w:rPr>
          <w:rFonts w:ascii="Times New Roman" w:eastAsia="Times New Roman" w:hAnsi="Times New Roman" w:cs="Times New Roman"/>
          <w:sz w:val="24"/>
          <w:szCs w:val="24"/>
        </w:rPr>
        <w:br/>
      </w: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participants watch the tape, surreptitiously video-record them, so that independent coders (who will be unaware of </w:t>
      </w:r>
      <w:r>
        <w:rPr>
          <w:rFonts w:ascii="Times New Roman" w:eastAsia="Times New Roman" w:hAnsi="Times New Roman" w:cs="Times New Roman"/>
          <w:sz w:val="24"/>
          <w:szCs w:val="24"/>
        </w:rPr>
        <w:t>the study’s purpose and participant’s condition) can measure the amount of face touching that the participant engaged in.</w:t>
      </w:r>
      <w:r>
        <w:rPr>
          <w:rFonts w:ascii="Times New Roman" w:eastAsia="Times New Roman" w:hAnsi="Times New Roman" w:cs="Times New Roman"/>
          <w:sz w:val="24"/>
          <w:szCs w:val="24"/>
        </w:rPr>
        <w:br/>
      </w: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After this final phase of the experiment, have participants complete a thorough debriefing that probes for (a) general suspicions (</w:t>
      </w:r>
      <w:r>
        <w:rPr>
          <w:rFonts w:ascii="Times New Roman" w:eastAsia="Times New Roman" w:hAnsi="Times New Roman" w:cs="Times New Roman"/>
          <w:i/>
          <w:sz w:val="24"/>
          <w:szCs w:val="24"/>
        </w:rPr>
        <w:t>e.</w:t>
      </w:r>
      <w:r>
        <w:rPr>
          <w:rFonts w:ascii="Times New Roman" w:eastAsia="Times New Roman" w:hAnsi="Times New Roman" w:cs="Times New Roman"/>
          <w:i/>
          <w:sz w:val="24"/>
          <w:szCs w:val="24"/>
        </w:rPr>
        <w:t xml:space="preserve">g., </w:t>
      </w:r>
      <w:r>
        <w:rPr>
          <w:rFonts w:ascii="Times New Roman" w:eastAsia="Times New Roman" w:hAnsi="Times New Roman" w:cs="Times New Roman"/>
          <w:sz w:val="24"/>
          <w:szCs w:val="24"/>
        </w:rPr>
        <w:t>if they did not think the “live feed” video was real or, in the conscious-affiliation goal condition, that they would be interacting with a person next door), (b) what they thought the flashes were during the vigilance task, and (c) whether they notice</w:t>
      </w:r>
      <w:r>
        <w:rPr>
          <w:rFonts w:ascii="Times New Roman" w:eastAsia="Times New Roman" w:hAnsi="Times New Roman" w:cs="Times New Roman"/>
          <w:sz w:val="24"/>
          <w:szCs w:val="24"/>
        </w:rPr>
        <w:t>d any particular mannerisms exhibited by the confederate.</w:t>
      </w:r>
      <w:r>
        <w:rPr>
          <w:rFonts w:ascii="Times New Roman" w:eastAsia="Times New Roman" w:hAnsi="Times New Roman" w:cs="Times New Roman"/>
          <w:sz w:val="24"/>
          <w:szCs w:val="24"/>
        </w:rPr>
        <w:br/>
      </w: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Interrater reliability</w:t>
      </w:r>
      <w:r>
        <w:rPr>
          <w:rFonts w:ascii="Times New Roman" w:eastAsia="Times New Roman" w:hAnsi="Times New Roman" w:cs="Times New Roman"/>
          <w:sz w:val="24"/>
          <w:szCs w:val="24"/>
        </w:rPr>
        <w:br/>
      </w:r>
    </w:p>
    <w:p w:rsidR="00103ED4" w:rsidRDefault="00AF23E4">
      <w:pPr>
        <w:numPr>
          <w:ilvl w:val="1"/>
          <w:numId w:val="1"/>
        </w:numPr>
        <w:ind w:hanging="360"/>
        <w:contextualSpacing/>
        <w:rPr>
          <w:rFonts w:ascii="Times New Roman" w:eastAsia="Times New Roman" w:hAnsi="Times New Roman" w:cs="Times New Roman"/>
          <w:sz w:val="24"/>
          <w:szCs w:val="24"/>
        </w:rPr>
      </w:pPr>
      <w:bookmarkStart w:id="29" w:name="_gjdgxs" w:colFirst="0" w:colLast="0"/>
      <w:bookmarkEnd w:id="29"/>
      <w:r>
        <w:rPr>
          <w:rFonts w:ascii="Times New Roman" w:eastAsia="Times New Roman" w:hAnsi="Times New Roman" w:cs="Times New Roman"/>
          <w:sz w:val="24"/>
          <w:szCs w:val="24"/>
        </w:rPr>
        <w:t>Have two independent judges code the amount of time participants spend touching their faces while watching the videotape and compute inter-rater reliability. (NOTE: in the o</w:t>
      </w:r>
      <w:r>
        <w:rPr>
          <w:rFonts w:ascii="Times New Roman" w:eastAsia="Times New Roman" w:hAnsi="Times New Roman" w:cs="Times New Roman"/>
          <w:sz w:val="24"/>
          <w:szCs w:val="24"/>
        </w:rPr>
        <w:t xml:space="preserve">riginal study, one judge coded 100% of the tapes, and another coded 55% of the tapes. </w:t>
      </w:r>
      <w:proofErr w:type="spellStart"/>
      <w:r>
        <w:rPr>
          <w:rFonts w:ascii="Times New Roman" w:eastAsia="Times New Roman" w:hAnsi="Times New Roman" w:cs="Times New Roman"/>
          <w:sz w:val="24"/>
          <w:szCs w:val="24"/>
        </w:rPr>
        <w:t>Interjudge</w:t>
      </w:r>
      <w:proofErr w:type="spellEnd"/>
      <w:r>
        <w:rPr>
          <w:rFonts w:ascii="Times New Roman" w:eastAsia="Times New Roman" w:hAnsi="Times New Roman" w:cs="Times New Roman"/>
          <w:sz w:val="24"/>
          <w:szCs w:val="24"/>
        </w:rPr>
        <w:t xml:space="preserve"> reliability for the overlapping ratings was significant </w:t>
      </w:r>
      <w:proofErr w:type="gramStart"/>
      <w:r>
        <w:rPr>
          <w:rFonts w:ascii="Times New Roman" w:eastAsia="Times New Roman" w:hAnsi="Times New Roman" w:cs="Times New Roman"/>
          <w:sz w:val="24"/>
          <w:szCs w:val="24"/>
        </w:rPr>
        <w:t>r(</w:t>
      </w:r>
      <w:proofErr w:type="gramEnd"/>
      <w:r>
        <w:rPr>
          <w:rFonts w:ascii="Times New Roman" w:eastAsia="Times New Roman" w:hAnsi="Times New Roman" w:cs="Times New Roman"/>
          <w:sz w:val="24"/>
          <w:szCs w:val="24"/>
        </w:rPr>
        <w:t xml:space="preserve">28) = .98, p &lt; </w:t>
      </w:r>
      <w:ins w:id="30" w:author="Jessica Stanis" w:date="2016-08-02T17:26:00Z">
        <w:r>
          <w:rPr>
            <w:rFonts w:ascii="Times New Roman" w:eastAsia="Times New Roman" w:hAnsi="Times New Roman" w:cs="Times New Roman"/>
            <w:sz w:val="24"/>
            <w:szCs w:val="24"/>
          </w:rPr>
          <w:t>0</w:t>
        </w:r>
      </w:ins>
      <w:r>
        <w:rPr>
          <w:rFonts w:ascii="Times New Roman" w:eastAsia="Times New Roman" w:hAnsi="Times New Roman" w:cs="Times New Roman"/>
          <w:sz w:val="24"/>
          <w:szCs w:val="24"/>
        </w:rPr>
        <w:t xml:space="preserve">.001. The authors therefore averaged the two judges’ estimates of participants’ face </w:t>
      </w:r>
      <w:r>
        <w:rPr>
          <w:rFonts w:ascii="Times New Roman" w:eastAsia="Times New Roman" w:hAnsi="Times New Roman" w:cs="Times New Roman"/>
          <w:sz w:val="24"/>
          <w:szCs w:val="24"/>
        </w:rPr>
        <w:t>touching for the overlapping ratings to form a single index. For the remaining participants, the single judge’s estimates of face touching were used as the primary dependent measure.)</w:t>
      </w:r>
      <w:r>
        <w:rPr>
          <w:rFonts w:ascii="Times New Roman" w:eastAsia="Times New Roman" w:hAnsi="Times New Roman" w:cs="Times New Roman"/>
          <w:sz w:val="24"/>
          <w:szCs w:val="24"/>
        </w:rPr>
        <w:br/>
      </w: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Dependent measure is amount of time spent face touching (seconds/minute</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r>
    </w:p>
    <w:p w:rsidR="00103ED4" w:rsidRDefault="00AF23E4">
      <w:pPr>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Analysis:</w:t>
      </w:r>
      <w:r>
        <w:rPr>
          <w:rFonts w:ascii="Times New Roman" w:eastAsia="Times New Roman" w:hAnsi="Times New Roman" w:cs="Times New Roman"/>
          <w:sz w:val="24"/>
          <w:szCs w:val="24"/>
        </w:rPr>
        <w:br/>
      </w:r>
    </w:p>
    <w:p w:rsidR="00103ED4" w:rsidRDefault="00AF23E4">
      <w:pPr>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Compute </w:t>
      </w:r>
      <w:proofErr w:type="gramStart"/>
      <w:r>
        <w:rPr>
          <w:rFonts w:ascii="Times New Roman" w:eastAsia="Times New Roman" w:hAnsi="Times New Roman" w:cs="Times New Roman"/>
          <w:sz w:val="24"/>
          <w:szCs w:val="24"/>
        </w:rPr>
        <w:t>a between-subjects</w:t>
      </w:r>
      <w:proofErr w:type="gramEnd"/>
      <w:r>
        <w:rPr>
          <w:rFonts w:ascii="Times New Roman" w:eastAsia="Times New Roman" w:hAnsi="Times New Roman" w:cs="Times New Roman"/>
          <w:sz w:val="24"/>
          <w:szCs w:val="24"/>
        </w:rPr>
        <w:t xml:space="preserve"> one-way ANOVA with goal (nonconscious, conscious, no goal) as the independent variable and time spent face touching as the dependent variable.</w:t>
      </w:r>
      <w:r>
        <w:rPr>
          <w:rFonts w:ascii="Times New Roman" w:eastAsia="Times New Roman" w:hAnsi="Times New Roman" w:cs="Times New Roman"/>
          <w:sz w:val="24"/>
          <w:szCs w:val="24"/>
        </w:rPr>
        <w:br/>
      </w:r>
    </w:p>
    <w:p w:rsidR="00103ED4" w:rsidRDefault="00AF23E4">
      <w:pPr>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However, because the original authors predicted no differences in mimic</w:t>
      </w:r>
      <w:r>
        <w:rPr>
          <w:rFonts w:ascii="Times New Roman" w:eastAsia="Times New Roman" w:hAnsi="Times New Roman" w:cs="Times New Roman"/>
          <w:sz w:val="24"/>
          <w:szCs w:val="24"/>
        </w:rPr>
        <w:t xml:space="preserve">ry between two of the three groups, a planned comparison </w:t>
      </w:r>
      <w:proofErr w:type="gramStart"/>
      <w:r>
        <w:rPr>
          <w:rFonts w:ascii="Times New Roman" w:eastAsia="Times New Roman" w:hAnsi="Times New Roman" w:cs="Times New Roman"/>
          <w:sz w:val="24"/>
          <w:szCs w:val="24"/>
        </w:rPr>
        <w:t>was</w:t>
      </w:r>
      <w:proofErr w:type="gramEnd"/>
      <w:r>
        <w:rPr>
          <w:rFonts w:ascii="Times New Roman" w:eastAsia="Times New Roman" w:hAnsi="Times New Roman" w:cs="Times New Roman"/>
          <w:sz w:val="24"/>
          <w:szCs w:val="24"/>
        </w:rPr>
        <w:t xml:space="preserve"> also run to test their a priori hypothesis that participants with a conscious or nonconscious affiliation goal would mimic more than those without such a goal.</w:t>
      </w:r>
    </w:p>
    <w:p w:rsidR="00103ED4" w:rsidRDefault="00103ED4"/>
    <w:p w:rsidR="00103ED4" w:rsidRDefault="00AF23E4">
      <w:r>
        <w:rPr>
          <w:rFonts w:ascii="Times New Roman" w:eastAsia="Times New Roman" w:hAnsi="Times New Roman" w:cs="Times New Roman"/>
          <w:b/>
          <w:sz w:val="28"/>
          <w:szCs w:val="28"/>
        </w:rPr>
        <w:t>Representative Results</w:t>
      </w:r>
    </w:p>
    <w:p w:rsidR="00103ED4" w:rsidRDefault="00103ED4"/>
    <w:p w:rsidR="00103ED4" w:rsidRDefault="00AF23E4">
      <w:commentRangeStart w:id="31"/>
      <w:commentRangeStart w:id="32"/>
      <w:commentRangeStart w:id="33"/>
      <w:r>
        <w:rPr>
          <w:rFonts w:ascii="Times New Roman" w:eastAsia="Times New Roman" w:hAnsi="Times New Roman" w:cs="Times New Roman"/>
          <w:sz w:val="24"/>
          <w:szCs w:val="24"/>
        </w:rPr>
        <w:lastRenderedPageBreak/>
        <w:t xml:space="preserve">The </w:t>
      </w:r>
      <w:r>
        <w:rPr>
          <w:rFonts w:ascii="Times New Roman" w:eastAsia="Times New Roman" w:hAnsi="Times New Roman" w:cs="Times New Roman"/>
          <w:sz w:val="24"/>
          <w:szCs w:val="24"/>
        </w:rPr>
        <w:t>result</w:t>
      </w:r>
      <w:r>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indicate that participants in both the</w:t>
      </w:r>
      <w:r>
        <w:rPr>
          <w:rFonts w:ascii="Times New Roman" w:eastAsia="Times New Roman" w:hAnsi="Times New Roman" w:cs="Times New Roman"/>
          <w:i/>
          <w:sz w:val="24"/>
          <w:szCs w:val="24"/>
        </w:rPr>
        <w:t xml:space="preserve"> nonconscious-affiliation goal</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conscious-affiliation goal</w:t>
      </w:r>
      <w:r>
        <w:rPr>
          <w:rFonts w:ascii="Times New Roman" w:eastAsia="Times New Roman" w:hAnsi="Times New Roman" w:cs="Times New Roman"/>
          <w:sz w:val="24"/>
          <w:szCs w:val="24"/>
        </w:rPr>
        <w:t xml:space="preserve"> conditions exhibit more behavioral mimicry (</w:t>
      </w:r>
      <w:r>
        <w:rPr>
          <w:rFonts w:ascii="Times New Roman" w:eastAsia="Times New Roman" w:hAnsi="Times New Roman" w:cs="Times New Roman"/>
          <w:i/>
          <w:sz w:val="24"/>
          <w:szCs w:val="24"/>
        </w:rPr>
        <w:t>i.e.,</w:t>
      </w:r>
      <w:r>
        <w:rPr>
          <w:rFonts w:ascii="Times New Roman" w:eastAsia="Times New Roman" w:hAnsi="Times New Roman" w:cs="Times New Roman"/>
          <w:sz w:val="24"/>
          <w:szCs w:val="24"/>
        </w:rPr>
        <w:t xml:space="preserve"> face touching) than those in the </w:t>
      </w:r>
      <w:r>
        <w:rPr>
          <w:rFonts w:ascii="Times New Roman" w:eastAsia="Times New Roman" w:hAnsi="Times New Roman" w:cs="Times New Roman"/>
          <w:i/>
          <w:sz w:val="24"/>
          <w:szCs w:val="24"/>
        </w:rPr>
        <w:t>no-goal</w:t>
      </w:r>
      <w:r>
        <w:rPr>
          <w:rFonts w:ascii="Times New Roman" w:eastAsia="Times New Roman" w:hAnsi="Times New Roman" w:cs="Times New Roman"/>
          <w:sz w:val="24"/>
          <w:szCs w:val="24"/>
        </w:rPr>
        <w:t xml:space="preserve"> condition. No significant differences exist between the noncons</w:t>
      </w:r>
      <w:r>
        <w:rPr>
          <w:rFonts w:ascii="Times New Roman" w:eastAsia="Times New Roman" w:hAnsi="Times New Roman" w:cs="Times New Roman"/>
          <w:sz w:val="24"/>
          <w:szCs w:val="24"/>
        </w:rPr>
        <w:t>cious-affiliation and the conscious-affiliation conditions.</w:t>
      </w:r>
      <w:commentRangeEnd w:id="31"/>
      <w:r>
        <w:commentReference w:id="31"/>
      </w:r>
      <w:commentRangeEnd w:id="32"/>
      <w:r>
        <w:commentReference w:id="32"/>
      </w:r>
      <w:commentRangeEnd w:id="33"/>
      <w:r>
        <w:commentReference w:id="33"/>
      </w:r>
    </w:p>
    <w:p w:rsidR="00103ED4" w:rsidRDefault="00103ED4"/>
    <w:p w:rsidR="00103ED4" w:rsidRDefault="00AF23E4">
      <w:r>
        <w:t>(</w:t>
      </w:r>
      <w:proofErr w:type="gramStart"/>
      <w:r>
        <w:t>insert</w:t>
      </w:r>
      <w:proofErr w:type="gramEnd"/>
      <w:r>
        <w:t xml:space="preserve"> figure 1)</w:t>
      </w:r>
    </w:p>
    <w:p w:rsidR="00AF23E4" w:rsidRDefault="00AF23E4"/>
    <w:p w:rsidR="00103ED4" w:rsidRDefault="00103ED4"/>
    <w:p w:rsidR="00103ED4" w:rsidRDefault="00AF23E4">
      <w:r>
        <w:rPr>
          <w:rFonts w:ascii="Times New Roman" w:eastAsia="Times New Roman" w:hAnsi="Times New Roman" w:cs="Times New Roman"/>
          <w:b/>
          <w:sz w:val="28"/>
          <w:szCs w:val="28"/>
        </w:rPr>
        <w:t>Summary</w:t>
      </w:r>
    </w:p>
    <w:p w:rsidR="00103ED4" w:rsidRDefault="00103ED4"/>
    <w:p w:rsidR="00103ED4" w:rsidRDefault="00AF23E4">
      <w:r>
        <w:rPr>
          <w:rFonts w:ascii="Times New Roman" w:eastAsia="Times New Roman" w:hAnsi="Times New Roman" w:cs="Times New Roman"/>
          <w:sz w:val="24"/>
          <w:szCs w:val="24"/>
        </w:rPr>
        <w:t xml:space="preserve">People mimic one another constantly, typically </w:t>
      </w:r>
      <w:proofErr w:type="spellStart"/>
      <w:r>
        <w:rPr>
          <w:rFonts w:ascii="Times New Roman" w:eastAsia="Times New Roman" w:hAnsi="Times New Roman" w:cs="Times New Roman"/>
          <w:sz w:val="24"/>
          <w:szCs w:val="24"/>
        </w:rPr>
        <w:t>nonconsciously</w:t>
      </w:r>
      <w:proofErr w:type="spellEnd"/>
      <w:r>
        <w:rPr>
          <w:rFonts w:ascii="Times New Roman" w:eastAsia="Times New Roman" w:hAnsi="Times New Roman" w:cs="Times New Roman"/>
          <w:sz w:val="24"/>
          <w:szCs w:val="24"/>
        </w:rPr>
        <w:t>, which often results in improved feelings of rapport with another person (so long as the other person is not aware that th</w:t>
      </w:r>
      <w:r>
        <w:rPr>
          <w:rFonts w:ascii="Times New Roman" w:eastAsia="Times New Roman" w:hAnsi="Times New Roman" w:cs="Times New Roman"/>
          <w:sz w:val="24"/>
          <w:szCs w:val="24"/>
        </w:rPr>
        <w:t>ey are being mimicked). This experiment finds evidence that nonconscious behavioral mimicry occurs when affiliation goals are present, whether those goals are subliminally primed or explicitly stated. This study also demonstrates that it is not necessary f</w:t>
      </w:r>
      <w:r>
        <w:rPr>
          <w:rFonts w:ascii="Times New Roman" w:eastAsia="Times New Roman" w:hAnsi="Times New Roman" w:cs="Times New Roman"/>
          <w:sz w:val="24"/>
          <w:szCs w:val="24"/>
        </w:rPr>
        <w:t>or a person to be physically present to be mimicked.</w:t>
      </w:r>
    </w:p>
    <w:p w:rsidR="00103ED4" w:rsidRDefault="00103ED4"/>
    <w:p w:rsidR="00103ED4" w:rsidRDefault="00AF23E4">
      <w:r>
        <w:rPr>
          <w:rFonts w:ascii="Times New Roman" w:eastAsia="Times New Roman" w:hAnsi="Times New Roman" w:cs="Times New Roman"/>
          <w:b/>
          <w:sz w:val="28"/>
          <w:szCs w:val="28"/>
        </w:rPr>
        <w:t>Applications</w:t>
      </w:r>
    </w:p>
    <w:p w:rsidR="00103ED4" w:rsidRDefault="00103ED4"/>
    <w:p w:rsidR="00AF23E4" w:rsidRDefault="00AF23E4" w:rsidP="00AF23E4">
      <w:r>
        <w:rPr>
          <w:rFonts w:ascii="Times New Roman" w:eastAsia="Times New Roman" w:hAnsi="Times New Roman" w:cs="Times New Roman"/>
          <w:sz w:val="24"/>
          <w:szCs w:val="24"/>
        </w:rPr>
        <w:t>Building rapport with others is a vital aspect of effective human interaction. As goals elicit behavioral implementation strategies (</w:t>
      </w:r>
      <w:r>
        <w:rPr>
          <w:rFonts w:ascii="Times New Roman" w:eastAsia="Times New Roman" w:hAnsi="Times New Roman" w:cs="Times New Roman"/>
          <w:i/>
          <w:sz w:val="24"/>
          <w:szCs w:val="24"/>
        </w:rPr>
        <w:t>i.e.,</w:t>
      </w:r>
      <w:r>
        <w:rPr>
          <w:rFonts w:ascii="Times New Roman" w:eastAsia="Times New Roman" w:hAnsi="Times New Roman" w:cs="Times New Roman"/>
          <w:sz w:val="24"/>
          <w:szCs w:val="24"/>
        </w:rPr>
        <w:t xml:space="preserve"> plans toward achieving said goal), having a goal </w:t>
      </w:r>
      <w:r>
        <w:rPr>
          <w:rFonts w:ascii="Times New Roman" w:eastAsia="Times New Roman" w:hAnsi="Times New Roman" w:cs="Times New Roman"/>
          <w:sz w:val="24"/>
          <w:szCs w:val="24"/>
        </w:rPr>
        <w:t xml:space="preserve">to affiliate with others may manifest itself through increased nonconscious behavioral mimicry. To the extent that this increase in behavioral mimicry enhances rapport, priming or instructing others of goals to affiliate may enable interpersonal cohesion. </w:t>
      </w:r>
      <w:r>
        <w:rPr>
          <w:rFonts w:ascii="Times New Roman" w:eastAsia="Times New Roman" w:hAnsi="Times New Roman" w:cs="Times New Roman"/>
          <w:sz w:val="24"/>
          <w:szCs w:val="24"/>
        </w:rPr>
        <w:t xml:space="preserve">These findings are applicable to nearly any social interaction, from first dates to new friendships to corporate </w:t>
      </w:r>
      <w:del w:id="34" w:author="Jessica Stanis" w:date="2016-08-02T17:37:00Z">
        <w:r>
          <w:rPr>
            <w:rFonts w:ascii="Times New Roman" w:eastAsia="Times New Roman" w:hAnsi="Times New Roman" w:cs="Times New Roman"/>
            <w:sz w:val="24"/>
            <w:szCs w:val="24"/>
          </w:rPr>
          <w:delText>board room</w:delText>
        </w:r>
      </w:del>
      <w:ins w:id="35" w:author="Jessica Stanis" w:date="2016-08-02T17:37:00Z">
        <w:r>
          <w:rPr>
            <w:rFonts w:ascii="Times New Roman" w:eastAsia="Times New Roman" w:hAnsi="Times New Roman" w:cs="Times New Roman"/>
            <w:sz w:val="24"/>
            <w:szCs w:val="24"/>
          </w:rPr>
          <w:t>boardroom</w:t>
        </w:r>
      </w:ins>
      <w:r>
        <w:rPr>
          <w:rFonts w:ascii="Times New Roman" w:eastAsia="Times New Roman" w:hAnsi="Times New Roman" w:cs="Times New Roman"/>
          <w:sz w:val="24"/>
          <w:szCs w:val="24"/>
        </w:rPr>
        <w:t xml:space="preserve"> meetings. For example, mobile dating apps seeking to boost the probability of cultivating a positive connection between two</w:t>
      </w:r>
      <w:r>
        <w:rPr>
          <w:rFonts w:ascii="Times New Roman" w:eastAsia="Times New Roman" w:hAnsi="Times New Roman" w:cs="Times New Roman"/>
          <w:sz w:val="24"/>
          <w:szCs w:val="24"/>
        </w:rPr>
        <w:t xml:space="preserve"> people might try subliminally priming people once an online-match has been established but prior to any in-person meeting. On the other hand, companies could emphasize the importance of affiliating with clients and ensure regular in-person meetings occur </w:t>
      </w:r>
      <w:r>
        <w:rPr>
          <w:rFonts w:ascii="Times New Roman" w:eastAsia="Times New Roman" w:hAnsi="Times New Roman" w:cs="Times New Roman"/>
          <w:sz w:val="24"/>
          <w:szCs w:val="24"/>
        </w:rPr>
        <w:t>to allow for nonconscious behavioral mimicry and consequent rapport building.</w:t>
      </w:r>
    </w:p>
    <w:p w:rsidR="00AF23E4" w:rsidRDefault="00AF23E4" w:rsidP="00AF23E4"/>
    <w:p w:rsidR="00AF23E4" w:rsidRPr="00AF23E4" w:rsidRDefault="00AF23E4" w:rsidP="00AF23E4">
      <w:pPr>
        <w:rPr>
          <w:b/>
          <w:sz w:val="24"/>
          <w:szCs w:val="24"/>
        </w:rPr>
      </w:pPr>
      <w:r w:rsidRPr="00AF23E4">
        <w:rPr>
          <w:b/>
          <w:sz w:val="24"/>
          <w:szCs w:val="24"/>
        </w:rPr>
        <w:t>Legend</w:t>
      </w:r>
    </w:p>
    <w:p w:rsidR="00AF23E4" w:rsidRDefault="00AF23E4"/>
    <w:p w:rsidR="00AF23E4" w:rsidRDefault="00AF23E4" w:rsidP="00AF23E4">
      <w:proofErr w:type="gramStart"/>
      <w:r>
        <w:rPr>
          <w:rFonts w:ascii="Times New Roman" w:eastAsia="Times New Roman" w:hAnsi="Times New Roman" w:cs="Times New Roman"/>
          <w:sz w:val="24"/>
          <w:szCs w:val="24"/>
        </w:rPr>
        <w:t>Figure 1.</w:t>
      </w:r>
      <w:proofErr w:type="gramEnd"/>
      <w:r>
        <w:rPr>
          <w:rFonts w:ascii="Times New Roman" w:eastAsia="Times New Roman" w:hAnsi="Times New Roman" w:cs="Times New Roman"/>
          <w:sz w:val="24"/>
          <w:szCs w:val="24"/>
        </w:rPr>
        <w:t xml:space="preserve"> Those in both the conscious-affiliation-goal and the nonconscious-affiliation-goal condition exhibited significantly more behavioral mimicry (</w:t>
      </w:r>
      <w:r>
        <w:rPr>
          <w:rFonts w:ascii="Times New Roman" w:eastAsia="Times New Roman" w:hAnsi="Times New Roman" w:cs="Times New Roman"/>
          <w:i/>
          <w:sz w:val="24"/>
          <w:szCs w:val="24"/>
        </w:rPr>
        <w:t>i.e.,</w:t>
      </w:r>
      <w:r>
        <w:rPr>
          <w:rFonts w:ascii="Times New Roman" w:eastAsia="Times New Roman" w:hAnsi="Times New Roman" w:cs="Times New Roman"/>
          <w:sz w:val="24"/>
          <w:szCs w:val="24"/>
        </w:rPr>
        <w:t xml:space="preserve"> touched their own face) than those in the no-goal condition.</w:t>
      </w:r>
    </w:p>
    <w:p w:rsidR="00AF23E4" w:rsidRDefault="00AF23E4"/>
    <w:p w:rsidR="00103ED4" w:rsidRDefault="00AF23E4">
      <w:r>
        <w:rPr>
          <w:rFonts w:ascii="Times New Roman" w:eastAsia="Times New Roman" w:hAnsi="Times New Roman" w:cs="Times New Roman"/>
          <w:b/>
          <w:sz w:val="28"/>
          <w:szCs w:val="28"/>
        </w:rPr>
        <w:t>References</w:t>
      </w:r>
    </w:p>
    <w:p w:rsidR="00103ED4" w:rsidRDefault="00103ED4"/>
    <w:p w:rsidR="00103ED4" w:rsidRDefault="00AF23E4">
      <w:ins w:id="36" w:author="Jessica Stanis" w:date="2016-08-02T17:01:00Z">
        <w:r>
          <w:rPr>
            <w:rFonts w:ascii="Times New Roman" w:eastAsia="Times New Roman" w:hAnsi="Times New Roman" w:cs="Times New Roman"/>
            <w:color w:val="222222"/>
            <w:sz w:val="24"/>
            <w:szCs w:val="24"/>
            <w:highlight w:val="white"/>
          </w:rPr>
          <w:t xml:space="preserve">1. </w:t>
        </w:r>
      </w:ins>
      <w:r>
        <w:rPr>
          <w:rFonts w:ascii="Times New Roman" w:eastAsia="Times New Roman" w:hAnsi="Times New Roman" w:cs="Times New Roman"/>
          <w:color w:val="222222"/>
          <w:sz w:val="24"/>
          <w:szCs w:val="24"/>
          <w:highlight w:val="white"/>
        </w:rPr>
        <w:t xml:space="preserve">Chartrand, T.L., &amp; </w:t>
      </w:r>
      <w:proofErr w:type="spellStart"/>
      <w:r>
        <w:rPr>
          <w:rFonts w:ascii="Times New Roman" w:eastAsia="Times New Roman" w:hAnsi="Times New Roman" w:cs="Times New Roman"/>
          <w:color w:val="222222"/>
          <w:sz w:val="24"/>
          <w:szCs w:val="24"/>
          <w:highlight w:val="white"/>
        </w:rPr>
        <w:t>Bargh</w:t>
      </w:r>
      <w:proofErr w:type="spellEnd"/>
      <w:r>
        <w:rPr>
          <w:rFonts w:ascii="Times New Roman" w:eastAsia="Times New Roman" w:hAnsi="Times New Roman" w:cs="Times New Roman"/>
          <w:color w:val="222222"/>
          <w:sz w:val="24"/>
          <w:szCs w:val="24"/>
          <w:highlight w:val="white"/>
        </w:rPr>
        <w:t>, J.A. (1999). The chameleon effect: The perception-behavior</w:t>
      </w:r>
    </w:p>
    <w:p w:rsidR="00103ED4" w:rsidRDefault="00AF23E4">
      <w:proofErr w:type="gramStart"/>
      <w:r>
        <w:rPr>
          <w:rFonts w:ascii="Times New Roman" w:eastAsia="Times New Roman" w:hAnsi="Times New Roman" w:cs="Times New Roman"/>
          <w:color w:val="222222"/>
          <w:sz w:val="24"/>
          <w:szCs w:val="24"/>
          <w:highlight w:val="white"/>
        </w:rPr>
        <w:lastRenderedPageBreak/>
        <w:t>link</w:t>
      </w:r>
      <w:proofErr w:type="gramEnd"/>
      <w:r>
        <w:rPr>
          <w:rFonts w:ascii="Times New Roman" w:eastAsia="Times New Roman" w:hAnsi="Times New Roman" w:cs="Times New Roman"/>
          <w:color w:val="222222"/>
          <w:sz w:val="24"/>
          <w:szCs w:val="24"/>
          <w:highlight w:val="white"/>
        </w:rPr>
        <w:t xml:space="preserve"> and social interaction. </w:t>
      </w:r>
      <w:r>
        <w:rPr>
          <w:rFonts w:ascii="Times New Roman" w:eastAsia="Times New Roman" w:hAnsi="Times New Roman" w:cs="Times New Roman"/>
          <w:i/>
          <w:color w:val="222222"/>
          <w:sz w:val="24"/>
          <w:szCs w:val="24"/>
          <w:highlight w:val="white"/>
        </w:rPr>
        <w:t>Journal of Personality and Social Psychology</w:t>
      </w:r>
      <w:r>
        <w:rPr>
          <w:rFonts w:ascii="Times New Roman" w:eastAsia="Times New Roman" w:hAnsi="Times New Roman" w:cs="Times New Roman"/>
          <w:color w:val="222222"/>
          <w:sz w:val="24"/>
          <w:szCs w:val="24"/>
          <w:highlight w:val="white"/>
        </w:rPr>
        <w:t>, 76, 893–</w:t>
      </w:r>
    </w:p>
    <w:p w:rsidR="00103ED4" w:rsidRDefault="00AF23E4">
      <w:r>
        <w:rPr>
          <w:rFonts w:ascii="Times New Roman" w:eastAsia="Times New Roman" w:hAnsi="Times New Roman" w:cs="Times New Roman"/>
          <w:color w:val="222222"/>
          <w:sz w:val="24"/>
          <w:szCs w:val="24"/>
          <w:highlight w:val="white"/>
        </w:rPr>
        <w:t>910.</w:t>
      </w:r>
    </w:p>
    <w:p w:rsidR="00103ED4" w:rsidRPr="00AF23E4" w:rsidRDefault="00103ED4">
      <w:pPr>
        <w:rPr>
          <w:rFonts w:ascii="Times New Roman" w:hAnsi="Times New Roman" w:cs="Times New Roman"/>
        </w:rPr>
      </w:pPr>
    </w:p>
    <w:p w:rsidR="00103ED4" w:rsidRPr="00AF23E4" w:rsidRDefault="00AF23E4">
      <w:pPr>
        <w:rPr>
          <w:rFonts w:ascii="Times New Roman" w:hAnsi="Times New Roman" w:cs="Times New Roman"/>
        </w:rPr>
      </w:pPr>
      <w:ins w:id="37" w:author="Jessica Stanis" w:date="2016-08-02T17:01:00Z">
        <w:r w:rsidRPr="00AF23E4">
          <w:rPr>
            <w:rFonts w:ascii="Times New Roman" w:eastAsia="Times New Roman" w:hAnsi="Times New Roman" w:cs="Times New Roman"/>
            <w:color w:val="222222"/>
            <w:sz w:val="24"/>
            <w:szCs w:val="24"/>
            <w:highlight w:val="white"/>
          </w:rPr>
          <w:t xml:space="preserve">2. </w:t>
        </w:r>
      </w:ins>
      <w:proofErr w:type="spellStart"/>
      <w:r w:rsidRPr="00AF23E4">
        <w:rPr>
          <w:rFonts w:ascii="Times New Roman" w:eastAsia="Times New Roman" w:hAnsi="Times New Roman" w:cs="Times New Roman"/>
          <w:color w:val="222222"/>
          <w:sz w:val="24"/>
          <w:szCs w:val="24"/>
          <w:highlight w:val="white"/>
        </w:rPr>
        <w:t>Gollwitzer</w:t>
      </w:r>
      <w:proofErr w:type="spellEnd"/>
      <w:r w:rsidRPr="00AF23E4">
        <w:rPr>
          <w:rFonts w:ascii="Times New Roman" w:eastAsia="Times New Roman" w:hAnsi="Times New Roman" w:cs="Times New Roman"/>
          <w:color w:val="222222"/>
          <w:sz w:val="24"/>
          <w:szCs w:val="24"/>
          <w:highlight w:val="white"/>
        </w:rPr>
        <w:t xml:space="preserve">, P.M. (1990). </w:t>
      </w:r>
      <w:proofErr w:type="gramStart"/>
      <w:r w:rsidRPr="00AF23E4">
        <w:rPr>
          <w:rFonts w:ascii="Times New Roman" w:eastAsia="Times New Roman" w:hAnsi="Times New Roman" w:cs="Times New Roman"/>
          <w:color w:val="222222"/>
          <w:sz w:val="24"/>
          <w:szCs w:val="24"/>
          <w:highlight w:val="white"/>
        </w:rPr>
        <w:t>Action phases and mind-sets.</w:t>
      </w:r>
      <w:proofErr w:type="gramEnd"/>
      <w:r w:rsidRPr="00AF23E4">
        <w:rPr>
          <w:rFonts w:ascii="Times New Roman" w:eastAsia="Times New Roman" w:hAnsi="Times New Roman" w:cs="Times New Roman"/>
          <w:color w:val="222222"/>
          <w:sz w:val="24"/>
          <w:szCs w:val="24"/>
          <w:highlight w:val="white"/>
        </w:rPr>
        <w:t xml:space="preserve"> In E.T. Higgins &amp; R.M. Sorrentino</w:t>
      </w:r>
    </w:p>
    <w:p w:rsidR="00103ED4" w:rsidRPr="00AF23E4" w:rsidRDefault="00AF23E4">
      <w:pPr>
        <w:rPr>
          <w:rFonts w:ascii="Times New Roman" w:hAnsi="Times New Roman" w:cs="Times New Roman"/>
        </w:rPr>
      </w:pPr>
      <w:r w:rsidRPr="00AF23E4">
        <w:rPr>
          <w:rFonts w:ascii="Times New Roman" w:eastAsia="Times New Roman" w:hAnsi="Times New Roman" w:cs="Times New Roman"/>
          <w:color w:val="222222"/>
          <w:sz w:val="24"/>
          <w:szCs w:val="24"/>
          <w:highlight w:val="white"/>
        </w:rPr>
        <w:t xml:space="preserve">(Eds.), </w:t>
      </w:r>
      <w:r w:rsidRPr="00AF23E4">
        <w:rPr>
          <w:rFonts w:ascii="Times New Roman" w:eastAsia="Times New Roman" w:hAnsi="Times New Roman" w:cs="Times New Roman"/>
          <w:i/>
          <w:color w:val="222222"/>
          <w:sz w:val="24"/>
          <w:szCs w:val="24"/>
          <w:highlight w:val="white"/>
        </w:rPr>
        <w:t>Handbook of motivation and cognition</w:t>
      </w:r>
      <w:r w:rsidRPr="00AF23E4">
        <w:rPr>
          <w:rFonts w:ascii="Times New Roman" w:eastAsia="Times New Roman" w:hAnsi="Times New Roman" w:cs="Times New Roman"/>
          <w:color w:val="222222"/>
          <w:sz w:val="24"/>
          <w:szCs w:val="24"/>
          <w:highlight w:val="white"/>
        </w:rPr>
        <w:t xml:space="preserve"> (Vol. 2, pp. 53–92). New York: Guilford</w:t>
      </w:r>
    </w:p>
    <w:p w:rsidR="00103ED4" w:rsidRPr="00AF23E4" w:rsidRDefault="00AF23E4">
      <w:pPr>
        <w:rPr>
          <w:rFonts w:ascii="Times New Roman" w:hAnsi="Times New Roman" w:cs="Times New Roman"/>
        </w:rPr>
      </w:pPr>
      <w:r w:rsidRPr="00AF23E4">
        <w:rPr>
          <w:rFonts w:ascii="Times New Roman" w:eastAsia="Times New Roman" w:hAnsi="Times New Roman" w:cs="Times New Roman"/>
          <w:color w:val="222222"/>
          <w:sz w:val="24"/>
          <w:szCs w:val="24"/>
          <w:highlight w:val="white"/>
        </w:rPr>
        <w:t>Press</w:t>
      </w:r>
    </w:p>
    <w:p w:rsidR="00103ED4" w:rsidRPr="00AF23E4" w:rsidRDefault="00103ED4">
      <w:pPr>
        <w:rPr>
          <w:rFonts w:ascii="Times New Roman" w:hAnsi="Times New Roman" w:cs="Times New Roman"/>
        </w:rPr>
      </w:pPr>
    </w:p>
    <w:p w:rsidR="00103ED4" w:rsidRPr="00AF23E4" w:rsidRDefault="00AF23E4">
      <w:pPr>
        <w:rPr>
          <w:rFonts w:ascii="Times New Roman" w:hAnsi="Times New Roman" w:cs="Times New Roman"/>
        </w:rPr>
      </w:pPr>
      <w:ins w:id="38" w:author="Jessica Stanis" w:date="2016-08-02T17:01:00Z">
        <w:r w:rsidRPr="00AF23E4">
          <w:rPr>
            <w:rFonts w:ascii="Times New Roman" w:eastAsia="Times New Roman" w:hAnsi="Times New Roman" w:cs="Times New Roman"/>
            <w:color w:val="222222"/>
            <w:sz w:val="24"/>
            <w:szCs w:val="24"/>
            <w:highlight w:val="white"/>
          </w:rPr>
          <w:t xml:space="preserve">3. </w:t>
        </w:r>
      </w:ins>
      <w:proofErr w:type="spellStart"/>
      <w:r w:rsidRPr="00AF23E4">
        <w:rPr>
          <w:rFonts w:ascii="Times New Roman" w:eastAsia="Times New Roman" w:hAnsi="Times New Roman" w:cs="Times New Roman"/>
          <w:color w:val="222222"/>
          <w:sz w:val="24"/>
          <w:szCs w:val="24"/>
          <w:highlight w:val="white"/>
        </w:rPr>
        <w:t>Lakin</w:t>
      </w:r>
      <w:proofErr w:type="spellEnd"/>
      <w:r w:rsidRPr="00AF23E4">
        <w:rPr>
          <w:rFonts w:ascii="Times New Roman" w:eastAsia="Times New Roman" w:hAnsi="Times New Roman" w:cs="Times New Roman"/>
          <w:color w:val="222222"/>
          <w:sz w:val="24"/>
          <w:szCs w:val="24"/>
          <w:highlight w:val="white"/>
        </w:rPr>
        <w:t xml:space="preserve">, J. L., &amp; Chartrand, T. L. (2003). </w:t>
      </w:r>
      <w:proofErr w:type="gramStart"/>
      <w:r w:rsidRPr="00AF23E4">
        <w:rPr>
          <w:rFonts w:ascii="Times New Roman" w:eastAsia="Times New Roman" w:hAnsi="Times New Roman" w:cs="Times New Roman"/>
          <w:color w:val="222222"/>
          <w:sz w:val="24"/>
          <w:szCs w:val="24"/>
          <w:highlight w:val="white"/>
        </w:rPr>
        <w:t>Using noncon</w:t>
      </w:r>
      <w:r w:rsidRPr="00AF23E4">
        <w:rPr>
          <w:rFonts w:ascii="Times New Roman" w:eastAsia="Times New Roman" w:hAnsi="Times New Roman" w:cs="Times New Roman"/>
          <w:color w:val="222222"/>
          <w:sz w:val="24"/>
          <w:szCs w:val="24"/>
          <w:highlight w:val="white"/>
        </w:rPr>
        <w:t>scious behavioral mimicry to create affiliation and rapport.</w:t>
      </w:r>
      <w:proofErr w:type="gramEnd"/>
      <w:r w:rsidRPr="00AF23E4">
        <w:rPr>
          <w:rFonts w:ascii="Times New Roman" w:eastAsia="Times New Roman" w:hAnsi="Times New Roman" w:cs="Times New Roman"/>
          <w:color w:val="222222"/>
          <w:sz w:val="24"/>
          <w:szCs w:val="24"/>
          <w:highlight w:val="white"/>
        </w:rPr>
        <w:t xml:space="preserve"> </w:t>
      </w:r>
      <w:proofErr w:type="gramStart"/>
      <w:r w:rsidRPr="00AF23E4">
        <w:rPr>
          <w:rFonts w:ascii="Times New Roman" w:eastAsia="Times New Roman" w:hAnsi="Times New Roman" w:cs="Times New Roman"/>
          <w:i/>
          <w:color w:val="222222"/>
          <w:sz w:val="24"/>
          <w:szCs w:val="24"/>
          <w:highlight w:val="white"/>
        </w:rPr>
        <w:t>Psychological science</w:t>
      </w:r>
      <w:r w:rsidRPr="00AF23E4">
        <w:rPr>
          <w:rFonts w:ascii="Times New Roman" w:eastAsia="Times New Roman" w:hAnsi="Times New Roman" w:cs="Times New Roman"/>
          <w:color w:val="222222"/>
          <w:sz w:val="24"/>
          <w:szCs w:val="24"/>
          <w:highlight w:val="white"/>
        </w:rPr>
        <w:t xml:space="preserve">, </w:t>
      </w:r>
      <w:r w:rsidRPr="00AF23E4">
        <w:rPr>
          <w:rFonts w:ascii="Times New Roman" w:eastAsia="Times New Roman" w:hAnsi="Times New Roman" w:cs="Times New Roman"/>
          <w:i/>
          <w:color w:val="222222"/>
          <w:sz w:val="24"/>
          <w:szCs w:val="24"/>
          <w:highlight w:val="white"/>
        </w:rPr>
        <w:t>14</w:t>
      </w:r>
      <w:r w:rsidRPr="00AF23E4">
        <w:rPr>
          <w:rFonts w:ascii="Times New Roman" w:eastAsia="Times New Roman" w:hAnsi="Times New Roman" w:cs="Times New Roman"/>
          <w:color w:val="222222"/>
          <w:sz w:val="24"/>
          <w:szCs w:val="24"/>
          <w:highlight w:val="white"/>
        </w:rPr>
        <w:t>(4), 334-339.</w:t>
      </w:r>
      <w:proofErr w:type="gramEnd"/>
    </w:p>
    <w:p w:rsidR="00103ED4" w:rsidRPr="00AF23E4" w:rsidRDefault="00103ED4">
      <w:pPr>
        <w:rPr>
          <w:rFonts w:ascii="Times New Roman" w:hAnsi="Times New Roman" w:cs="Times New Roman"/>
        </w:rPr>
      </w:pPr>
    </w:p>
    <w:p w:rsidR="00103ED4" w:rsidRPr="00AF23E4" w:rsidRDefault="00AF23E4">
      <w:pPr>
        <w:rPr>
          <w:rFonts w:ascii="Times New Roman" w:hAnsi="Times New Roman" w:cs="Times New Roman"/>
        </w:rPr>
      </w:pPr>
      <w:ins w:id="39" w:author="Jessica Stanis" w:date="2016-08-02T17:01:00Z">
        <w:r w:rsidRPr="00AF23E4">
          <w:rPr>
            <w:rFonts w:ascii="Times New Roman" w:eastAsia="Times New Roman" w:hAnsi="Times New Roman" w:cs="Times New Roman"/>
            <w:color w:val="222222"/>
            <w:sz w:val="24"/>
            <w:szCs w:val="24"/>
            <w:highlight w:val="white"/>
          </w:rPr>
          <w:t xml:space="preserve">4. </w:t>
        </w:r>
      </w:ins>
      <w:r w:rsidRPr="00AF23E4">
        <w:rPr>
          <w:rFonts w:ascii="Times New Roman" w:eastAsia="Times New Roman" w:hAnsi="Times New Roman" w:cs="Times New Roman"/>
          <w:color w:val="222222"/>
          <w:sz w:val="24"/>
          <w:szCs w:val="24"/>
          <w:highlight w:val="white"/>
        </w:rPr>
        <w:t xml:space="preserve">Chartrand, T.L., &amp; </w:t>
      </w:r>
      <w:proofErr w:type="spellStart"/>
      <w:r w:rsidRPr="00AF23E4">
        <w:rPr>
          <w:rFonts w:ascii="Times New Roman" w:eastAsia="Times New Roman" w:hAnsi="Times New Roman" w:cs="Times New Roman"/>
          <w:color w:val="222222"/>
          <w:sz w:val="24"/>
          <w:szCs w:val="24"/>
          <w:highlight w:val="white"/>
        </w:rPr>
        <w:t>Bargh</w:t>
      </w:r>
      <w:proofErr w:type="spellEnd"/>
      <w:r w:rsidRPr="00AF23E4">
        <w:rPr>
          <w:rFonts w:ascii="Times New Roman" w:eastAsia="Times New Roman" w:hAnsi="Times New Roman" w:cs="Times New Roman"/>
          <w:color w:val="222222"/>
          <w:sz w:val="24"/>
          <w:szCs w:val="24"/>
          <w:highlight w:val="white"/>
        </w:rPr>
        <w:t>, J.A. (1996). Automatic activation of impression formation and memorization goals: Nonconscious goal priming reproduces effects</w:t>
      </w:r>
      <w:r w:rsidRPr="00AF23E4">
        <w:rPr>
          <w:rFonts w:ascii="Times New Roman" w:eastAsia="Times New Roman" w:hAnsi="Times New Roman" w:cs="Times New Roman"/>
          <w:color w:val="222222"/>
          <w:sz w:val="24"/>
          <w:szCs w:val="24"/>
          <w:highlight w:val="white"/>
        </w:rPr>
        <w:t xml:space="preserve"> of explicit task instructions. </w:t>
      </w:r>
      <w:r w:rsidRPr="00AF23E4">
        <w:rPr>
          <w:rFonts w:ascii="Times New Roman" w:eastAsia="Times New Roman" w:hAnsi="Times New Roman" w:cs="Times New Roman"/>
          <w:i/>
          <w:color w:val="222222"/>
          <w:sz w:val="24"/>
          <w:szCs w:val="24"/>
          <w:highlight w:val="white"/>
        </w:rPr>
        <w:t>Journal of Personality and Social Psychology</w:t>
      </w:r>
      <w:r w:rsidRPr="00AF23E4">
        <w:rPr>
          <w:rFonts w:ascii="Times New Roman" w:eastAsia="Times New Roman" w:hAnsi="Times New Roman" w:cs="Times New Roman"/>
          <w:color w:val="222222"/>
          <w:sz w:val="24"/>
          <w:szCs w:val="24"/>
          <w:highlight w:val="white"/>
        </w:rPr>
        <w:t>, 71, 464–478.</w:t>
      </w:r>
    </w:p>
    <w:p w:rsidR="00103ED4" w:rsidRPr="00AF23E4" w:rsidRDefault="00103ED4">
      <w:pPr>
        <w:rPr>
          <w:rFonts w:ascii="Times New Roman" w:hAnsi="Times New Roman" w:cs="Times New Roman"/>
        </w:rPr>
      </w:pPr>
    </w:p>
    <w:p w:rsidR="00103ED4" w:rsidRPr="00AF23E4" w:rsidRDefault="00AF23E4">
      <w:pPr>
        <w:rPr>
          <w:rFonts w:ascii="Times New Roman" w:hAnsi="Times New Roman" w:cs="Times New Roman"/>
        </w:rPr>
      </w:pPr>
      <w:ins w:id="40" w:author="Jessica Stanis" w:date="2016-08-02T17:02:00Z">
        <w:r w:rsidRPr="00AF23E4">
          <w:rPr>
            <w:rFonts w:ascii="Times New Roman" w:eastAsia="Times New Roman" w:hAnsi="Times New Roman" w:cs="Times New Roman"/>
            <w:color w:val="222222"/>
            <w:sz w:val="24"/>
            <w:szCs w:val="24"/>
            <w:highlight w:val="white"/>
          </w:rPr>
          <w:t xml:space="preserve">5. </w:t>
        </w:r>
      </w:ins>
      <w:proofErr w:type="spellStart"/>
      <w:r w:rsidRPr="00AF23E4">
        <w:rPr>
          <w:rFonts w:ascii="Times New Roman" w:eastAsia="Times New Roman" w:hAnsi="Times New Roman" w:cs="Times New Roman"/>
          <w:color w:val="222222"/>
          <w:sz w:val="24"/>
          <w:szCs w:val="24"/>
          <w:highlight w:val="white"/>
        </w:rPr>
        <w:t>Bargh</w:t>
      </w:r>
      <w:proofErr w:type="spellEnd"/>
      <w:r w:rsidRPr="00AF23E4">
        <w:rPr>
          <w:rFonts w:ascii="Times New Roman" w:eastAsia="Times New Roman" w:hAnsi="Times New Roman" w:cs="Times New Roman"/>
          <w:color w:val="222222"/>
          <w:sz w:val="24"/>
          <w:szCs w:val="24"/>
          <w:highlight w:val="white"/>
        </w:rPr>
        <w:t xml:space="preserve">, J. A., Bond, R. N., Lombardi, W. J., &amp; </w:t>
      </w:r>
      <w:proofErr w:type="spellStart"/>
      <w:r w:rsidRPr="00AF23E4">
        <w:rPr>
          <w:rFonts w:ascii="Times New Roman" w:eastAsia="Times New Roman" w:hAnsi="Times New Roman" w:cs="Times New Roman"/>
          <w:color w:val="222222"/>
          <w:sz w:val="24"/>
          <w:szCs w:val="24"/>
          <w:highlight w:val="white"/>
        </w:rPr>
        <w:t>Tota</w:t>
      </w:r>
      <w:proofErr w:type="spellEnd"/>
      <w:r w:rsidRPr="00AF23E4">
        <w:rPr>
          <w:rFonts w:ascii="Times New Roman" w:eastAsia="Times New Roman" w:hAnsi="Times New Roman" w:cs="Times New Roman"/>
          <w:color w:val="222222"/>
          <w:sz w:val="24"/>
          <w:szCs w:val="24"/>
          <w:highlight w:val="white"/>
        </w:rPr>
        <w:t xml:space="preserve">, M. E. (1986). </w:t>
      </w:r>
      <w:proofErr w:type="gramStart"/>
      <w:r w:rsidRPr="00AF23E4">
        <w:rPr>
          <w:rFonts w:ascii="Times New Roman" w:eastAsia="Times New Roman" w:hAnsi="Times New Roman" w:cs="Times New Roman"/>
          <w:color w:val="222222"/>
          <w:sz w:val="24"/>
          <w:szCs w:val="24"/>
          <w:highlight w:val="white"/>
        </w:rPr>
        <w:t>The additive nature of chronic and temporary sources of construct accessibility.</w:t>
      </w:r>
      <w:proofErr w:type="gramEnd"/>
      <w:r w:rsidRPr="00AF23E4">
        <w:rPr>
          <w:rFonts w:ascii="Times New Roman" w:eastAsia="Times New Roman" w:hAnsi="Times New Roman" w:cs="Times New Roman"/>
          <w:color w:val="222222"/>
          <w:sz w:val="24"/>
          <w:szCs w:val="24"/>
          <w:highlight w:val="white"/>
        </w:rPr>
        <w:t xml:space="preserve"> </w:t>
      </w:r>
      <w:r w:rsidRPr="00AF23E4">
        <w:rPr>
          <w:rFonts w:ascii="Times New Roman" w:eastAsia="Times New Roman" w:hAnsi="Times New Roman" w:cs="Times New Roman"/>
          <w:i/>
          <w:color w:val="222222"/>
          <w:sz w:val="24"/>
          <w:szCs w:val="24"/>
          <w:highlight w:val="white"/>
        </w:rPr>
        <w:t>Journal of Per</w:t>
      </w:r>
      <w:r w:rsidRPr="00AF23E4">
        <w:rPr>
          <w:rFonts w:ascii="Times New Roman" w:eastAsia="Times New Roman" w:hAnsi="Times New Roman" w:cs="Times New Roman"/>
          <w:i/>
          <w:color w:val="222222"/>
          <w:sz w:val="24"/>
          <w:szCs w:val="24"/>
          <w:highlight w:val="white"/>
        </w:rPr>
        <w:t>sonality and Social Psychology</w:t>
      </w:r>
      <w:r w:rsidRPr="00AF23E4">
        <w:rPr>
          <w:rFonts w:ascii="Times New Roman" w:eastAsia="Times New Roman" w:hAnsi="Times New Roman" w:cs="Times New Roman"/>
          <w:color w:val="222222"/>
          <w:sz w:val="24"/>
          <w:szCs w:val="24"/>
          <w:highlight w:val="white"/>
        </w:rPr>
        <w:t xml:space="preserve">, 50, 869-878. </w:t>
      </w:r>
    </w:p>
    <w:p w:rsidR="00103ED4" w:rsidRPr="00AF23E4" w:rsidRDefault="00103ED4">
      <w:pPr>
        <w:rPr>
          <w:rFonts w:ascii="Times New Roman" w:hAnsi="Times New Roman" w:cs="Times New Roman"/>
        </w:rPr>
      </w:pPr>
    </w:p>
    <w:p w:rsidR="00103ED4" w:rsidRPr="00AF23E4" w:rsidRDefault="00AF23E4">
      <w:pPr>
        <w:rPr>
          <w:rFonts w:ascii="Times New Roman" w:hAnsi="Times New Roman" w:cs="Times New Roman"/>
        </w:rPr>
      </w:pPr>
      <w:ins w:id="41" w:author="Jessica Stanis" w:date="2016-08-02T17:02:00Z">
        <w:r w:rsidRPr="00AF23E4">
          <w:rPr>
            <w:rFonts w:ascii="Times New Roman" w:eastAsia="Times New Roman" w:hAnsi="Times New Roman" w:cs="Times New Roman"/>
            <w:color w:val="222222"/>
            <w:sz w:val="24"/>
            <w:szCs w:val="24"/>
            <w:highlight w:val="white"/>
          </w:rPr>
          <w:t xml:space="preserve">6. </w:t>
        </w:r>
      </w:ins>
      <w:proofErr w:type="spellStart"/>
      <w:r w:rsidRPr="00AF23E4">
        <w:rPr>
          <w:rFonts w:ascii="Times New Roman" w:eastAsia="Nova Mono" w:hAnsi="Times New Roman" w:cs="Times New Roman"/>
          <w:color w:val="222222"/>
          <w:sz w:val="24"/>
          <w:szCs w:val="24"/>
          <w:highlight w:val="white"/>
        </w:rPr>
        <w:t>Bargh</w:t>
      </w:r>
      <w:proofErr w:type="spellEnd"/>
      <w:r w:rsidRPr="00AF23E4">
        <w:rPr>
          <w:rFonts w:ascii="Times New Roman" w:eastAsia="Nova Mono" w:hAnsi="Times New Roman" w:cs="Times New Roman"/>
          <w:color w:val="222222"/>
          <w:sz w:val="24"/>
          <w:szCs w:val="24"/>
          <w:highlight w:val="white"/>
        </w:rPr>
        <w:t xml:space="preserve">, J. A., Raymond, E, Pryor, J., &amp; </w:t>
      </w:r>
      <w:proofErr w:type="spellStart"/>
      <w:r w:rsidRPr="00AF23E4">
        <w:rPr>
          <w:rFonts w:ascii="Times New Roman" w:eastAsia="Nova Mono" w:hAnsi="Times New Roman" w:cs="Times New Roman"/>
          <w:color w:val="222222"/>
          <w:sz w:val="24"/>
          <w:szCs w:val="24"/>
          <w:highlight w:val="white"/>
        </w:rPr>
        <w:t>Strack</w:t>
      </w:r>
      <w:proofErr w:type="spellEnd"/>
      <w:r w:rsidRPr="00AF23E4">
        <w:rPr>
          <w:rFonts w:ascii="Times New Roman" w:eastAsia="Nova Mono" w:hAnsi="Times New Roman" w:cs="Times New Roman"/>
          <w:color w:val="222222"/>
          <w:sz w:val="24"/>
          <w:szCs w:val="24"/>
          <w:highlight w:val="white"/>
        </w:rPr>
        <w:t xml:space="preserve">, E (1995). Attractiveness of the underling: An automatic power → sex association and its consequences for sexual harassment and aggression. </w:t>
      </w:r>
      <w:r w:rsidRPr="00AF23E4">
        <w:rPr>
          <w:rFonts w:ascii="Times New Roman" w:eastAsia="Times New Roman" w:hAnsi="Times New Roman" w:cs="Times New Roman"/>
          <w:i/>
          <w:color w:val="222222"/>
          <w:sz w:val="24"/>
          <w:szCs w:val="24"/>
          <w:highlight w:val="white"/>
        </w:rPr>
        <w:t>Journal of Personali</w:t>
      </w:r>
      <w:r w:rsidRPr="00AF23E4">
        <w:rPr>
          <w:rFonts w:ascii="Times New Roman" w:eastAsia="Times New Roman" w:hAnsi="Times New Roman" w:cs="Times New Roman"/>
          <w:i/>
          <w:color w:val="222222"/>
          <w:sz w:val="24"/>
          <w:szCs w:val="24"/>
          <w:highlight w:val="white"/>
        </w:rPr>
        <w:t>ty and Social Psychology</w:t>
      </w:r>
      <w:r w:rsidRPr="00AF23E4">
        <w:rPr>
          <w:rFonts w:ascii="Times New Roman" w:eastAsia="Times New Roman" w:hAnsi="Times New Roman" w:cs="Times New Roman"/>
          <w:color w:val="222222"/>
          <w:sz w:val="24"/>
          <w:szCs w:val="24"/>
          <w:highlight w:val="white"/>
        </w:rPr>
        <w:t>, 6</w:t>
      </w:r>
      <w:bookmarkStart w:id="42" w:name="_GoBack"/>
      <w:bookmarkEnd w:id="42"/>
      <w:r w:rsidRPr="00AF23E4">
        <w:rPr>
          <w:rFonts w:ascii="Times New Roman" w:eastAsia="Times New Roman" w:hAnsi="Times New Roman" w:cs="Times New Roman"/>
          <w:color w:val="222222"/>
          <w:sz w:val="24"/>
          <w:szCs w:val="24"/>
          <w:highlight w:val="white"/>
        </w:rPr>
        <w:t xml:space="preserve">8, 768-781. </w:t>
      </w:r>
    </w:p>
    <w:sectPr w:rsidR="00103ED4" w:rsidRPr="00AF23E4">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2" w:author="Jessica Stanis" w:date="2016-09-03T02:58:00Z" w:initials="">
    <w:p w:rsidR="00103ED4" w:rsidRDefault="00AF23E4">
      <w:pPr>
        <w:widowControl w:val="0"/>
        <w:spacing w:line="240" w:lineRule="auto"/>
      </w:pPr>
      <w:r>
        <w:t>Include a number estimate.</w:t>
      </w:r>
    </w:p>
  </w:comment>
  <w:comment w:id="13" w:author="Diego Reinero" w:date="2016-08-04T01:06:00Z" w:initials="">
    <w:p w:rsidR="00103ED4" w:rsidRDefault="00AF23E4">
      <w:pPr>
        <w:widowControl w:val="0"/>
        <w:spacing w:line="240" w:lineRule="auto"/>
      </w:pPr>
      <w:r>
        <w:t>Depends on analysis. Original article recruited 61 participants (which means about 20 in each condition, which</w:t>
      </w:r>
      <w:r>
        <w:t xml:space="preserve"> is probably underpowered for a between-subjects analysis)</w:t>
      </w:r>
    </w:p>
  </w:comment>
  <w:comment w:id="14" w:author="Jay Van Bavel" w:date="2016-09-03T02:58:00Z" w:initials="">
    <w:p w:rsidR="00103ED4" w:rsidRDefault="00AF23E4">
      <w:pPr>
        <w:widowControl w:val="0"/>
        <w:spacing w:line="240" w:lineRule="auto"/>
      </w:pPr>
      <w:r>
        <w:t>I spoke with Dave Repetto about this. We need a consistent policy across papers and sections and I propose that we ask researchers to do a power analysis based on their own research goals. Anything</w:t>
      </w:r>
      <w:r>
        <w:t xml:space="preserve"> else would be contentious.</w:t>
      </w:r>
    </w:p>
  </w:comment>
  <w:comment w:id="22" w:author="Jessica Stanis" w:date="2016-09-03T03:02:00Z" w:initials="">
    <w:p w:rsidR="00103ED4" w:rsidRDefault="00AF23E4">
      <w:pPr>
        <w:widowControl w:val="0"/>
        <w:spacing w:line="240" w:lineRule="auto"/>
      </w:pPr>
      <w:r>
        <w:t>This is all technically Stimulus Design and would be better suited as its own section at the beginning of the Procedure.</w:t>
      </w:r>
    </w:p>
  </w:comment>
  <w:comment w:id="23" w:author="Jay Van Bavel" w:date="2016-09-03T03:02:00Z" w:initials="">
    <w:p w:rsidR="00103ED4" w:rsidRDefault="00AF23E4">
      <w:pPr>
        <w:widowControl w:val="0"/>
        <w:spacing w:line="240" w:lineRule="auto"/>
      </w:pPr>
      <w:r>
        <w:t>Moved.</w:t>
      </w:r>
    </w:p>
  </w:comment>
  <w:comment w:id="31" w:author="Jessica Stanis" w:date="2016-09-03T03:06:00Z" w:initials="">
    <w:p w:rsidR="00103ED4" w:rsidRDefault="00AF23E4">
      <w:pPr>
        <w:widowControl w:val="0"/>
        <w:spacing w:line="240" w:lineRule="auto"/>
      </w:pPr>
      <w:r>
        <w:t xml:space="preserve">This is a very simplistic paragraph for the amount of </w:t>
      </w:r>
      <w:proofErr w:type="spellStart"/>
      <w:r>
        <w:t>procedureal</w:t>
      </w:r>
      <w:proofErr w:type="spellEnd"/>
      <w:r>
        <w:t xml:space="preserve"> details. Are all of the tasks, particularly the Memory Task, necessary?</w:t>
      </w:r>
    </w:p>
  </w:comment>
  <w:comment w:id="32" w:author="Diego Reinero" w:date="2016-08-04T02:12:00Z" w:initials="">
    <w:p w:rsidR="00103ED4" w:rsidRDefault="00AF23E4">
      <w:pPr>
        <w:widowControl w:val="0"/>
        <w:spacing w:line="240" w:lineRule="auto"/>
      </w:pPr>
      <w:r>
        <w:t>The priming task and video task are necessary. The memory task may not be necessary.</w:t>
      </w:r>
    </w:p>
  </w:comment>
  <w:comment w:id="33" w:author="Jay Van Bavel" w:date="2016-09-03T03:06:00Z" w:initials="">
    <w:p w:rsidR="00103ED4" w:rsidRDefault="00AF23E4">
      <w:pPr>
        <w:widowControl w:val="0"/>
        <w:spacing w:line="240" w:lineRule="auto"/>
      </w:pPr>
      <w:r>
        <w:t>We have simplified the paragraph.</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ova Mono">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094460"/>
    <w:multiLevelType w:val="multilevel"/>
    <w:tmpl w:val="ACB653E0"/>
    <w:lvl w:ilvl="0">
      <w:start w:val="1"/>
      <w:numFmt w:val="decimal"/>
      <w:lvlText w:val="%1."/>
      <w:lvlJc w:val="left"/>
      <w:pPr>
        <w:ind w:left="360" w:firstLine="0"/>
      </w:pPr>
      <w:rPr>
        <w:u w:val="none"/>
      </w:rPr>
    </w:lvl>
    <w:lvl w:ilvl="1">
      <w:start w:val="1"/>
      <w:numFmt w:val="decimal"/>
      <w:lvlText w:val="%1.%2."/>
      <w:lvlJc w:val="left"/>
      <w:pPr>
        <w:ind w:left="792" w:firstLine="360"/>
      </w:pPr>
      <w:rPr>
        <w:u w:val="none"/>
      </w:rPr>
    </w:lvl>
    <w:lvl w:ilvl="2">
      <w:start w:val="1"/>
      <w:numFmt w:val="decimal"/>
      <w:lvlText w:val="%1.%2.%3."/>
      <w:lvlJc w:val="left"/>
      <w:pPr>
        <w:ind w:left="1224" w:firstLine="720"/>
      </w:pPr>
      <w:rPr>
        <w:u w:val="none"/>
      </w:rPr>
    </w:lvl>
    <w:lvl w:ilvl="3">
      <w:start w:val="1"/>
      <w:numFmt w:val="decimal"/>
      <w:lvlText w:val="%1.%2.%3.%4."/>
      <w:lvlJc w:val="left"/>
      <w:pPr>
        <w:ind w:left="1728" w:firstLine="1080"/>
      </w:pPr>
      <w:rPr>
        <w:u w:val="none"/>
      </w:rPr>
    </w:lvl>
    <w:lvl w:ilvl="4">
      <w:start w:val="1"/>
      <w:numFmt w:val="decimal"/>
      <w:lvlText w:val="%1.%2.%3.%4.%5."/>
      <w:lvlJc w:val="left"/>
      <w:pPr>
        <w:ind w:left="2232" w:firstLine="1440"/>
      </w:pPr>
      <w:rPr>
        <w:u w:val="none"/>
      </w:rPr>
    </w:lvl>
    <w:lvl w:ilvl="5">
      <w:start w:val="1"/>
      <w:numFmt w:val="decimal"/>
      <w:lvlText w:val="%1.%2.%3.%4.%5.%6."/>
      <w:lvlJc w:val="left"/>
      <w:pPr>
        <w:ind w:left="2736" w:firstLine="1800"/>
      </w:pPr>
      <w:rPr>
        <w:u w:val="none"/>
      </w:rPr>
    </w:lvl>
    <w:lvl w:ilvl="6">
      <w:start w:val="1"/>
      <w:numFmt w:val="decimal"/>
      <w:lvlText w:val="%1.%2.%3.%4.%5.%6.%7."/>
      <w:lvlJc w:val="left"/>
      <w:pPr>
        <w:ind w:left="3240" w:firstLine="2160"/>
      </w:pPr>
      <w:rPr>
        <w:u w:val="none"/>
      </w:rPr>
    </w:lvl>
    <w:lvl w:ilvl="7">
      <w:start w:val="1"/>
      <w:numFmt w:val="decimal"/>
      <w:lvlText w:val="%1.%2.%3.%4.%5.%6.%7.%8."/>
      <w:lvlJc w:val="left"/>
      <w:pPr>
        <w:ind w:left="3744" w:firstLine="2519"/>
      </w:pPr>
      <w:rPr>
        <w:u w:val="none"/>
      </w:rPr>
    </w:lvl>
    <w:lvl w:ilvl="8">
      <w:start w:val="1"/>
      <w:numFmt w:val="decimal"/>
      <w:lvlText w:val="%1.%2.%3.%4.%5.%6.%7.%8.%9."/>
      <w:lvlJc w:val="left"/>
      <w:pPr>
        <w:ind w:left="4320" w:firstLine="288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103ED4"/>
    <w:rsid w:val="00103ED4"/>
    <w:rsid w:val="00AF2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i/>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F23E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3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i/>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F23E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2159</Words>
  <Characters>12307</Characters>
  <Application>Microsoft Office Word</Application>
  <DocSecurity>0</DocSecurity>
  <Lines>102</Lines>
  <Paragraphs>28</Paragraphs>
  <ScaleCrop>false</ScaleCrop>
  <Company>Cambridge University Press</Company>
  <LinksUpToDate>false</LinksUpToDate>
  <CharactersWithSpaces>14438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David Repetto</cp:lastModifiedBy>
  <cp:revision>2</cp:revision>
  <dcterms:created xsi:type="dcterms:W3CDTF">2016-09-10T00:15:00Z</dcterms:created>
  <dcterms:modified xsi:type="dcterms:W3CDTF">2016-09-10T00:17:00Z</dcterms:modified>
</cp:coreProperties>
</file>